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EEFB450" w14:textId="154D3461" w:rsidR="00314824" w:rsidRPr="00F67303" w:rsidRDefault="00314824" w:rsidP="00ED759F">
      <w:pPr>
        <w:widowControl w:val="0"/>
        <w:autoSpaceDE w:val="0"/>
        <w:autoSpaceDN w:val="0"/>
        <w:adjustRightInd w:val="0"/>
        <w:jc w:val="center"/>
        <w:rPr>
          <w:rFonts w:ascii="Arial" w:hAnsi="Arial" w:cs="Times"/>
          <w:b/>
          <w:szCs w:val="46"/>
        </w:rPr>
      </w:pPr>
      <w:r w:rsidRPr="00F67303">
        <w:rPr>
          <w:rFonts w:ascii="Arial" w:hAnsi="Arial" w:cs="Times"/>
          <w:b/>
          <w:szCs w:val="46"/>
        </w:rPr>
        <w:t>2018 Road Scholar – Road Map Test – Cobra Invitational</w:t>
      </w:r>
    </w:p>
    <w:p w14:paraId="3CE54026" w14:textId="77777777" w:rsidR="00314824" w:rsidRPr="00F67303" w:rsidRDefault="00314824" w:rsidP="00B53C15">
      <w:pPr>
        <w:widowControl w:val="0"/>
        <w:autoSpaceDE w:val="0"/>
        <w:autoSpaceDN w:val="0"/>
        <w:adjustRightInd w:val="0"/>
        <w:rPr>
          <w:rFonts w:ascii="Arial" w:hAnsi="Arial" w:cs="Times"/>
          <w:szCs w:val="46"/>
        </w:rPr>
      </w:pPr>
    </w:p>
    <w:p w14:paraId="0B2C1AE0" w14:textId="77777777" w:rsidR="00E84E27" w:rsidRPr="00F67303" w:rsidRDefault="00E84E27" w:rsidP="00B53C15">
      <w:pPr>
        <w:widowControl w:val="0"/>
        <w:autoSpaceDE w:val="0"/>
        <w:autoSpaceDN w:val="0"/>
        <w:adjustRightInd w:val="0"/>
        <w:rPr>
          <w:rFonts w:ascii="Arial" w:hAnsi="Arial" w:cs="Times New Roman"/>
          <w:szCs w:val="32"/>
        </w:rPr>
      </w:pPr>
      <w:r w:rsidRPr="00F67303">
        <w:rPr>
          <w:rFonts w:ascii="Arial" w:hAnsi="Arial" w:cs="Times"/>
          <w:szCs w:val="46"/>
        </w:rPr>
        <w:t>You and your Science Olympiad partner are about to embark on a journey through Idaho, Montana, and Washington State.</w:t>
      </w:r>
    </w:p>
    <w:p w14:paraId="360FB6A0" w14:textId="77777777" w:rsidR="00E84E27" w:rsidRPr="00F67303" w:rsidRDefault="00E84E27" w:rsidP="00B53C15">
      <w:pPr>
        <w:widowControl w:val="0"/>
        <w:autoSpaceDE w:val="0"/>
        <w:autoSpaceDN w:val="0"/>
        <w:adjustRightInd w:val="0"/>
        <w:rPr>
          <w:rFonts w:ascii="Arial" w:hAnsi="Arial" w:cs="Times New Roman"/>
          <w:sz w:val="16"/>
          <w:szCs w:val="32"/>
        </w:rPr>
      </w:pPr>
    </w:p>
    <w:p w14:paraId="13DDFB42" w14:textId="77777777" w:rsidR="00DD027C" w:rsidRPr="00F67303" w:rsidRDefault="00E84E27" w:rsidP="004119DC">
      <w:pPr>
        <w:widowControl w:val="0"/>
        <w:autoSpaceDE w:val="0"/>
        <w:autoSpaceDN w:val="0"/>
        <w:adjustRightInd w:val="0"/>
        <w:rPr>
          <w:rFonts w:ascii="Arial" w:hAnsi="Arial" w:cs="Times"/>
          <w:szCs w:val="46"/>
        </w:rPr>
      </w:pPr>
      <w:r w:rsidRPr="00F67303">
        <w:rPr>
          <w:rFonts w:ascii="Arial" w:hAnsi="Arial" w:cs="Times"/>
          <w:szCs w:val="46"/>
        </w:rPr>
        <w:t xml:space="preserve">Remember to give very detailed complete answers. Write neatly, if the answer cannot be read it will be wrong. You may write on the test paper but only the answers on the score sheet will be checked. Please </w:t>
      </w:r>
      <w:r w:rsidRPr="00F67303">
        <w:rPr>
          <w:rFonts w:ascii="Arial" w:hAnsi="Arial" w:cs="Times"/>
          <w:b/>
          <w:szCs w:val="46"/>
        </w:rPr>
        <w:t>Do Not</w:t>
      </w:r>
      <w:r w:rsidRPr="00F67303">
        <w:rPr>
          <w:rFonts w:ascii="Arial" w:hAnsi="Arial" w:cs="Times"/>
          <w:szCs w:val="46"/>
        </w:rPr>
        <w:t xml:space="preserve"> write on the road map. Thank you.</w:t>
      </w:r>
    </w:p>
    <w:p w14:paraId="0F1F2D41" w14:textId="77777777" w:rsidR="00E84E27" w:rsidRPr="00F67303" w:rsidRDefault="00E84E27" w:rsidP="00B53C15">
      <w:pPr>
        <w:widowControl w:val="0"/>
        <w:autoSpaceDE w:val="0"/>
        <w:autoSpaceDN w:val="0"/>
        <w:adjustRightInd w:val="0"/>
        <w:rPr>
          <w:rFonts w:ascii="Arial" w:hAnsi="Arial" w:cs="Times New Roman"/>
          <w:sz w:val="16"/>
          <w:szCs w:val="32"/>
        </w:rPr>
      </w:pPr>
    </w:p>
    <w:p w14:paraId="3A17C691" w14:textId="77777777" w:rsidR="00F72DF4" w:rsidRPr="00F67303" w:rsidRDefault="00E84E27" w:rsidP="004119DC">
      <w:pPr>
        <w:widowControl w:val="0"/>
        <w:autoSpaceDE w:val="0"/>
        <w:autoSpaceDN w:val="0"/>
        <w:adjustRightInd w:val="0"/>
        <w:rPr>
          <w:rFonts w:ascii="Arial" w:hAnsi="Arial" w:cs="Times"/>
          <w:szCs w:val="46"/>
        </w:rPr>
      </w:pPr>
      <w:r w:rsidRPr="00F67303">
        <w:rPr>
          <w:rFonts w:ascii="Arial" w:hAnsi="Arial" w:cs="Times"/>
          <w:szCs w:val="46"/>
        </w:rPr>
        <w:t>Begin: Read the story and use the AAA State Series road map to find your answers. Hint: You will only need to look at the Idaho side.</w:t>
      </w:r>
    </w:p>
    <w:p w14:paraId="3D298C1B" w14:textId="77777777" w:rsidR="00F72DF4" w:rsidRPr="00F67303" w:rsidRDefault="00F72DF4" w:rsidP="004119DC">
      <w:pPr>
        <w:widowControl w:val="0"/>
        <w:autoSpaceDE w:val="0"/>
        <w:autoSpaceDN w:val="0"/>
        <w:adjustRightInd w:val="0"/>
        <w:ind w:left="360" w:hanging="360"/>
        <w:rPr>
          <w:rFonts w:ascii="Arial" w:hAnsi="Arial" w:cs="Times"/>
          <w:szCs w:val="46"/>
        </w:rPr>
      </w:pPr>
    </w:p>
    <w:p w14:paraId="7DF0C311" w14:textId="76B85073" w:rsidR="00EA7411" w:rsidRPr="00F67303" w:rsidRDefault="00660C06"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1.</w:t>
      </w:r>
      <w:r w:rsidR="00F72DF4" w:rsidRPr="00F67303">
        <w:rPr>
          <w:rFonts w:ascii="Arial" w:hAnsi="Arial" w:cs="Times"/>
          <w:szCs w:val="46"/>
        </w:rPr>
        <w:t xml:space="preserve"> </w:t>
      </w:r>
      <w:r w:rsidR="009139B0" w:rsidRPr="00F67303">
        <w:rPr>
          <w:rFonts w:ascii="Arial" w:hAnsi="Arial" w:cs="Times"/>
          <w:szCs w:val="46"/>
        </w:rPr>
        <w:t>What edition is</w:t>
      </w:r>
      <w:r w:rsidR="00F72DF4" w:rsidRPr="00F67303">
        <w:rPr>
          <w:rFonts w:ascii="Arial" w:hAnsi="Arial" w:cs="Times"/>
          <w:szCs w:val="46"/>
        </w:rPr>
        <w:t xml:space="preserve"> this AAA State Series road map</w:t>
      </w:r>
      <w:r w:rsidR="00CF0917" w:rsidRPr="00F67303">
        <w:rPr>
          <w:rFonts w:ascii="Arial" w:hAnsi="Arial" w:cs="Times"/>
          <w:szCs w:val="46"/>
        </w:rPr>
        <w:t xml:space="preserve">?  </w:t>
      </w:r>
      <w:r w:rsidR="00CF0917" w:rsidRPr="00F67303">
        <w:rPr>
          <w:rFonts w:ascii="Arial" w:hAnsi="Arial" w:cs="Times"/>
          <w:b/>
          <w:szCs w:val="46"/>
        </w:rPr>
        <w:t>(Use the Legend)</w:t>
      </w:r>
    </w:p>
    <w:p w14:paraId="18786C86" w14:textId="77777777" w:rsidR="009139B0" w:rsidRPr="00F67303" w:rsidRDefault="009139B0" w:rsidP="004119DC">
      <w:pPr>
        <w:widowControl w:val="0"/>
        <w:autoSpaceDE w:val="0"/>
        <w:autoSpaceDN w:val="0"/>
        <w:adjustRightInd w:val="0"/>
        <w:ind w:left="360" w:hanging="360"/>
        <w:rPr>
          <w:rFonts w:ascii="Arial" w:hAnsi="Arial" w:cs="Times"/>
          <w:szCs w:val="46"/>
        </w:rPr>
      </w:pPr>
    </w:p>
    <w:p w14:paraId="5EE80235" w14:textId="77777777" w:rsidR="00EA7411" w:rsidRPr="00F67303" w:rsidRDefault="00EA7411"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 xml:space="preserve">2. </w:t>
      </w:r>
      <w:r w:rsidR="00DD027C" w:rsidRPr="00F67303">
        <w:rPr>
          <w:rFonts w:ascii="Arial" w:hAnsi="Arial" w:cs="Times"/>
          <w:szCs w:val="46"/>
        </w:rPr>
        <w:t>(</w:t>
      </w:r>
      <w:r w:rsidR="00DD027C" w:rsidRPr="00F67303">
        <w:rPr>
          <w:rFonts w:ascii="Arial" w:hAnsi="Arial" w:cs="Times"/>
          <w:sz w:val="20"/>
          <w:szCs w:val="46"/>
        </w:rPr>
        <w:t>2pts</w:t>
      </w:r>
      <w:r w:rsidR="00DD027C" w:rsidRPr="00F67303">
        <w:rPr>
          <w:rFonts w:ascii="Arial" w:hAnsi="Arial" w:cs="Times"/>
          <w:szCs w:val="46"/>
        </w:rPr>
        <w:t xml:space="preserve">) </w:t>
      </w:r>
      <w:proofErr w:type="gramStart"/>
      <w:r w:rsidRPr="00F67303">
        <w:rPr>
          <w:rFonts w:ascii="Arial" w:hAnsi="Arial" w:cs="Times"/>
          <w:szCs w:val="46"/>
        </w:rPr>
        <w:t>Wh</w:t>
      </w:r>
      <w:r w:rsidR="00DD027C" w:rsidRPr="00F67303">
        <w:rPr>
          <w:rFonts w:ascii="Arial" w:hAnsi="Arial" w:cs="Times"/>
          <w:szCs w:val="46"/>
        </w:rPr>
        <w:t>ich</w:t>
      </w:r>
      <w:proofErr w:type="gramEnd"/>
      <w:r w:rsidRPr="00F67303">
        <w:rPr>
          <w:rFonts w:ascii="Arial" w:hAnsi="Arial" w:cs="Times"/>
          <w:szCs w:val="46"/>
        </w:rPr>
        <w:t xml:space="preserve"> states are found on Idaho’s southern border?</w:t>
      </w:r>
    </w:p>
    <w:p w14:paraId="05A98792" w14:textId="77777777" w:rsidR="00EA7411" w:rsidRPr="00F67303" w:rsidRDefault="00EA7411" w:rsidP="004119DC">
      <w:pPr>
        <w:widowControl w:val="0"/>
        <w:autoSpaceDE w:val="0"/>
        <w:autoSpaceDN w:val="0"/>
        <w:adjustRightInd w:val="0"/>
        <w:ind w:left="360" w:hanging="360"/>
        <w:rPr>
          <w:rFonts w:ascii="Arial" w:hAnsi="Arial" w:cs="Times"/>
          <w:szCs w:val="46"/>
        </w:rPr>
      </w:pPr>
    </w:p>
    <w:p w14:paraId="53C2971F" w14:textId="77777777" w:rsidR="00EA7411" w:rsidRPr="00F67303" w:rsidRDefault="00EA7411"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3. On this AAA map there is an insert of what International Peace Park?</w:t>
      </w:r>
    </w:p>
    <w:p w14:paraId="6B2C6B1B" w14:textId="77777777" w:rsidR="00F72DF4" w:rsidRPr="00F67303" w:rsidRDefault="00F72DF4" w:rsidP="004119DC">
      <w:pPr>
        <w:widowControl w:val="0"/>
        <w:autoSpaceDE w:val="0"/>
        <w:autoSpaceDN w:val="0"/>
        <w:adjustRightInd w:val="0"/>
        <w:ind w:left="360" w:hanging="360"/>
        <w:rPr>
          <w:rFonts w:ascii="Arial" w:hAnsi="Arial" w:cs="Times"/>
          <w:szCs w:val="46"/>
        </w:rPr>
      </w:pPr>
    </w:p>
    <w:p w14:paraId="2215EBC3" w14:textId="77777777" w:rsidR="00F72DF4" w:rsidRPr="00F67303" w:rsidRDefault="00EA7411" w:rsidP="004119DC">
      <w:pPr>
        <w:widowControl w:val="0"/>
        <w:autoSpaceDE w:val="0"/>
        <w:autoSpaceDN w:val="0"/>
        <w:adjustRightInd w:val="0"/>
        <w:ind w:left="360" w:hanging="360"/>
        <w:rPr>
          <w:rFonts w:ascii="Arial" w:hAnsi="Arial" w:cs="Times New Roman"/>
          <w:szCs w:val="32"/>
        </w:rPr>
      </w:pPr>
      <w:r w:rsidRPr="00F67303">
        <w:rPr>
          <w:rFonts w:ascii="Arial" w:hAnsi="Arial" w:cs="Times New Roman"/>
          <w:szCs w:val="32"/>
        </w:rPr>
        <w:t>4</w:t>
      </w:r>
      <w:r w:rsidR="00660C06" w:rsidRPr="00F67303">
        <w:rPr>
          <w:rFonts w:ascii="Arial" w:hAnsi="Arial" w:cs="Times New Roman"/>
          <w:szCs w:val="32"/>
        </w:rPr>
        <w:t xml:space="preserve">. </w:t>
      </w:r>
      <w:r w:rsidR="00F72DF4" w:rsidRPr="00F67303">
        <w:rPr>
          <w:rFonts w:ascii="Arial" w:hAnsi="Arial" w:cs="Times New Roman"/>
          <w:szCs w:val="32"/>
        </w:rPr>
        <w:t>Where will you find the information to help you identify the capitol of Idaho?</w:t>
      </w:r>
    </w:p>
    <w:p w14:paraId="3E02628B" w14:textId="77777777" w:rsidR="009139B0" w:rsidRPr="00F67303" w:rsidRDefault="009139B0" w:rsidP="004119DC">
      <w:pPr>
        <w:widowControl w:val="0"/>
        <w:autoSpaceDE w:val="0"/>
        <w:autoSpaceDN w:val="0"/>
        <w:adjustRightInd w:val="0"/>
        <w:ind w:left="360" w:hanging="360"/>
        <w:rPr>
          <w:rFonts w:ascii="Arial" w:hAnsi="Arial" w:cs="Times"/>
          <w:szCs w:val="46"/>
        </w:rPr>
      </w:pPr>
    </w:p>
    <w:p w14:paraId="7C8B4C01" w14:textId="77777777" w:rsidR="00E84E27" w:rsidRPr="00F67303" w:rsidRDefault="00EA7411" w:rsidP="004119DC">
      <w:pPr>
        <w:widowControl w:val="0"/>
        <w:autoSpaceDE w:val="0"/>
        <w:autoSpaceDN w:val="0"/>
        <w:adjustRightInd w:val="0"/>
        <w:ind w:left="360" w:hanging="360"/>
        <w:rPr>
          <w:rFonts w:ascii="Arial" w:hAnsi="Arial" w:cs="Times New Roman"/>
          <w:szCs w:val="32"/>
        </w:rPr>
      </w:pPr>
      <w:r w:rsidRPr="00F67303">
        <w:rPr>
          <w:rFonts w:ascii="Arial" w:hAnsi="Arial" w:cs="Times New Roman"/>
          <w:szCs w:val="32"/>
        </w:rPr>
        <w:t>5</w:t>
      </w:r>
      <w:r w:rsidR="00660C06" w:rsidRPr="00F67303">
        <w:rPr>
          <w:rFonts w:ascii="Arial" w:hAnsi="Arial" w:cs="Times New Roman"/>
          <w:szCs w:val="32"/>
        </w:rPr>
        <w:t xml:space="preserve">. </w:t>
      </w:r>
      <w:r w:rsidR="00F72DF4" w:rsidRPr="00F67303">
        <w:rPr>
          <w:rFonts w:ascii="Arial" w:hAnsi="Arial" w:cs="Times New Roman"/>
          <w:szCs w:val="32"/>
        </w:rPr>
        <w:t xml:space="preserve"> What is the capitol of Idaho?</w:t>
      </w:r>
    </w:p>
    <w:p w14:paraId="06EFB695" w14:textId="77777777" w:rsidR="009139B0" w:rsidRPr="00F67303" w:rsidRDefault="009139B0" w:rsidP="004119DC">
      <w:pPr>
        <w:widowControl w:val="0"/>
        <w:autoSpaceDE w:val="0"/>
        <w:autoSpaceDN w:val="0"/>
        <w:adjustRightInd w:val="0"/>
        <w:ind w:left="360" w:hanging="360"/>
        <w:rPr>
          <w:rFonts w:ascii="Arial" w:hAnsi="Arial" w:cs="Times"/>
          <w:szCs w:val="46"/>
        </w:rPr>
      </w:pPr>
    </w:p>
    <w:p w14:paraId="353C1B1E" w14:textId="77777777" w:rsidR="00F72DF4" w:rsidRPr="00F67303" w:rsidRDefault="00EA7411"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6</w:t>
      </w:r>
      <w:r w:rsidR="00660C06" w:rsidRPr="00F67303">
        <w:rPr>
          <w:rFonts w:ascii="Arial" w:hAnsi="Arial" w:cs="Times"/>
          <w:szCs w:val="46"/>
        </w:rPr>
        <w:t xml:space="preserve">. </w:t>
      </w:r>
      <w:r w:rsidR="00DD027C" w:rsidRPr="00F67303">
        <w:rPr>
          <w:rFonts w:ascii="Arial" w:hAnsi="Arial" w:cs="Times"/>
          <w:szCs w:val="46"/>
        </w:rPr>
        <w:t>(</w:t>
      </w:r>
      <w:r w:rsidR="00DD027C" w:rsidRPr="00F67303">
        <w:rPr>
          <w:rFonts w:ascii="Arial" w:hAnsi="Arial" w:cs="Times"/>
          <w:sz w:val="20"/>
          <w:szCs w:val="46"/>
        </w:rPr>
        <w:t>2pts</w:t>
      </w:r>
      <w:r w:rsidR="00DD027C" w:rsidRPr="00F67303">
        <w:rPr>
          <w:rFonts w:ascii="Arial" w:hAnsi="Arial" w:cs="Times"/>
          <w:szCs w:val="46"/>
        </w:rPr>
        <w:t xml:space="preserve">) </w:t>
      </w:r>
      <w:r w:rsidR="00E84E27" w:rsidRPr="00F67303">
        <w:rPr>
          <w:rFonts w:ascii="Arial" w:hAnsi="Arial" w:cs="Times"/>
          <w:szCs w:val="46"/>
        </w:rPr>
        <w:t>You and your partner fly into the capitol city of Idaho</w:t>
      </w:r>
      <w:r w:rsidR="00F72DF4" w:rsidRPr="00F67303">
        <w:rPr>
          <w:rFonts w:ascii="Arial" w:hAnsi="Arial" w:cs="Times"/>
          <w:szCs w:val="46"/>
        </w:rPr>
        <w:t>.</w:t>
      </w:r>
      <w:r w:rsidR="00660C06" w:rsidRPr="00F67303">
        <w:rPr>
          <w:rFonts w:ascii="Arial" w:hAnsi="Arial" w:cs="Times"/>
          <w:szCs w:val="46"/>
        </w:rPr>
        <w:t xml:space="preserve"> </w:t>
      </w:r>
      <w:r w:rsidR="00F72DF4" w:rsidRPr="00F67303">
        <w:rPr>
          <w:rFonts w:ascii="Arial" w:hAnsi="Arial" w:cs="Times"/>
          <w:szCs w:val="46"/>
        </w:rPr>
        <w:t>It is l</w:t>
      </w:r>
      <w:r w:rsidR="00E84E27" w:rsidRPr="00F67303">
        <w:rPr>
          <w:rFonts w:ascii="Arial" w:hAnsi="Arial" w:cs="Times"/>
          <w:szCs w:val="46"/>
        </w:rPr>
        <w:t>ocated</w:t>
      </w:r>
      <w:r w:rsidR="00F72DF4" w:rsidRPr="00F67303">
        <w:rPr>
          <w:rFonts w:ascii="Arial" w:hAnsi="Arial" w:cs="Times"/>
          <w:szCs w:val="46"/>
        </w:rPr>
        <w:t xml:space="preserve"> in the </w:t>
      </w:r>
      <w:r w:rsidR="00F72DF4" w:rsidRPr="00F67303">
        <w:rPr>
          <w:rFonts w:ascii="Arial" w:hAnsi="Arial" w:cs="Times"/>
          <w:b/>
          <w:szCs w:val="46"/>
        </w:rPr>
        <w:t>_</w:t>
      </w:r>
      <w:proofErr w:type="gramStart"/>
      <w:r w:rsidR="00F72DF4" w:rsidRPr="00F67303">
        <w:rPr>
          <w:rFonts w:ascii="Arial" w:hAnsi="Arial" w:cs="Times"/>
          <w:b/>
          <w:szCs w:val="46"/>
        </w:rPr>
        <w:t>?_</w:t>
      </w:r>
      <w:proofErr w:type="gramEnd"/>
      <w:r w:rsidR="00F72DF4" w:rsidRPr="00F67303">
        <w:rPr>
          <w:rFonts w:ascii="Arial" w:hAnsi="Arial" w:cs="Times"/>
          <w:szCs w:val="46"/>
        </w:rPr>
        <w:t xml:space="preserve"> part of the state</w:t>
      </w:r>
    </w:p>
    <w:p w14:paraId="5DE90F16" w14:textId="77777777" w:rsidR="00E84E27" w:rsidRPr="00F67303" w:rsidRDefault="00F72DF4" w:rsidP="004119DC">
      <w:pPr>
        <w:widowControl w:val="0"/>
        <w:autoSpaceDE w:val="0"/>
        <w:autoSpaceDN w:val="0"/>
        <w:adjustRightInd w:val="0"/>
        <w:ind w:left="360"/>
        <w:rPr>
          <w:rFonts w:ascii="Arial" w:hAnsi="Arial" w:cs="Times New Roman"/>
          <w:szCs w:val="32"/>
        </w:rPr>
      </w:pPr>
      <w:r w:rsidRPr="00F67303">
        <w:rPr>
          <w:rFonts w:ascii="Arial" w:hAnsi="Arial" w:cs="Times"/>
          <w:szCs w:val="46"/>
        </w:rPr>
        <w:t xml:space="preserve">Along </w:t>
      </w:r>
      <w:r w:rsidR="00DD027C" w:rsidRPr="00F67303">
        <w:rPr>
          <w:rFonts w:ascii="Arial" w:hAnsi="Arial" w:cs="Times"/>
          <w:szCs w:val="46"/>
        </w:rPr>
        <w:t xml:space="preserve">what </w:t>
      </w:r>
      <w:r w:rsidR="00E84E27" w:rsidRPr="00F67303">
        <w:rPr>
          <w:rFonts w:ascii="Arial" w:hAnsi="Arial" w:cs="Times"/>
          <w:szCs w:val="46"/>
        </w:rPr>
        <w:t>river</w:t>
      </w:r>
      <w:r w:rsidR="00DD027C" w:rsidRPr="00F67303">
        <w:rPr>
          <w:rFonts w:ascii="Arial" w:hAnsi="Arial" w:cs="Times"/>
          <w:szCs w:val="46"/>
        </w:rPr>
        <w:t>?</w:t>
      </w:r>
    </w:p>
    <w:p w14:paraId="50F499E1" w14:textId="77777777" w:rsidR="009139B0" w:rsidRPr="00F67303" w:rsidRDefault="009139B0" w:rsidP="004119DC">
      <w:pPr>
        <w:widowControl w:val="0"/>
        <w:autoSpaceDE w:val="0"/>
        <w:autoSpaceDN w:val="0"/>
        <w:adjustRightInd w:val="0"/>
        <w:ind w:left="360" w:hanging="360"/>
        <w:rPr>
          <w:rFonts w:ascii="Arial" w:hAnsi="Arial" w:cs="Times"/>
          <w:szCs w:val="46"/>
        </w:rPr>
      </w:pPr>
    </w:p>
    <w:p w14:paraId="52C0333D" w14:textId="77777777" w:rsidR="00F72DF4" w:rsidRPr="00F67303" w:rsidRDefault="00EA7411"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7</w:t>
      </w:r>
      <w:r w:rsidR="00660C06" w:rsidRPr="00F67303">
        <w:rPr>
          <w:rFonts w:ascii="Arial" w:hAnsi="Arial" w:cs="Times"/>
          <w:szCs w:val="46"/>
        </w:rPr>
        <w:t xml:space="preserve">a. </w:t>
      </w:r>
      <w:proofErr w:type="gramStart"/>
      <w:r w:rsidR="009139B0" w:rsidRPr="00F67303">
        <w:rPr>
          <w:rFonts w:ascii="Arial" w:hAnsi="Arial" w:cs="Times"/>
          <w:szCs w:val="46"/>
        </w:rPr>
        <w:t>What</w:t>
      </w:r>
      <w:proofErr w:type="gramEnd"/>
      <w:r w:rsidR="009139B0" w:rsidRPr="00F67303">
        <w:rPr>
          <w:rFonts w:ascii="Arial" w:hAnsi="Arial" w:cs="Times"/>
          <w:szCs w:val="46"/>
        </w:rPr>
        <w:t xml:space="preserve"> interstate</w:t>
      </w:r>
      <w:r w:rsidR="009139B0" w:rsidRPr="00F67303">
        <w:rPr>
          <w:rFonts w:ascii="Arial" w:hAnsi="Arial" w:cs="Times"/>
          <w:b/>
          <w:szCs w:val="46"/>
        </w:rPr>
        <w:t xml:space="preserve"> </w:t>
      </w:r>
      <w:r w:rsidR="009139B0" w:rsidRPr="00F67303">
        <w:rPr>
          <w:rFonts w:ascii="Arial" w:hAnsi="Arial" w:cs="Times"/>
          <w:szCs w:val="46"/>
        </w:rPr>
        <w:t xml:space="preserve">will take you </w:t>
      </w:r>
      <w:r w:rsidR="00DD027C" w:rsidRPr="00F67303">
        <w:rPr>
          <w:rFonts w:ascii="Arial" w:hAnsi="Arial" w:cs="Times"/>
          <w:szCs w:val="46"/>
        </w:rPr>
        <w:t xml:space="preserve">from the capitol </w:t>
      </w:r>
      <w:r w:rsidR="009139B0" w:rsidRPr="00F67303">
        <w:rPr>
          <w:rFonts w:ascii="Arial" w:hAnsi="Arial" w:cs="Times"/>
          <w:szCs w:val="46"/>
        </w:rPr>
        <w:t>to Twin Falls Idaho?</w:t>
      </w:r>
    </w:p>
    <w:p w14:paraId="327A9795" w14:textId="77777777" w:rsidR="00F72DF4" w:rsidRPr="00F67303" w:rsidRDefault="00EA7411"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7</w:t>
      </w:r>
      <w:r w:rsidR="00F72DF4" w:rsidRPr="00F67303">
        <w:rPr>
          <w:rFonts w:ascii="Arial" w:hAnsi="Arial" w:cs="Times"/>
          <w:szCs w:val="46"/>
        </w:rPr>
        <w:t xml:space="preserve">b. </w:t>
      </w:r>
      <w:proofErr w:type="gramStart"/>
      <w:r w:rsidR="009139B0" w:rsidRPr="00F67303">
        <w:rPr>
          <w:rFonts w:ascii="Arial" w:hAnsi="Arial" w:cs="Times"/>
          <w:szCs w:val="46"/>
        </w:rPr>
        <w:t>What</w:t>
      </w:r>
      <w:proofErr w:type="gramEnd"/>
      <w:r w:rsidR="009139B0" w:rsidRPr="00F67303">
        <w:rPr>
          <w:rFonts w:ascii="Arial" w:hAnsi="Arial" w:cs="Times"/>
          <w:szCs w:val="46"/>
        </w:rPr>
        <w:t xml:space="preserve"> is the Driving Distance, in miles, from the capitol to Twin Falls Idaho?</w:t>
      </w:r>
    </w:p>
    <w:p w14:paraId="2416029A" w14:textId="5FC1092F" w:rsidR="00E84E27" w:rsidRPr="00F67303" w:rsidRDefault="00EA7411"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46"/>
        </w:rPr>
        <w:t>7</w:t>
      </w:r>
      <w:r w:rsidR="00F72DF4" w:rsidRPr="00F67303">
        <w:rPr>
          <w:rFonts w:ascii="Arial" w:hAnsi="Arial" w:cs="Times"/>
          <w:szCs w:val="46"/>
        </w:rPr>
        <w:t xml:space="preserve">c. </w:t>
      </w:r>
      <w:proofErr w:type="gramStart"/>
      <w:r w:rsidR="009139B0" w:rsidRPr="00F67303">
        <w:rPr>
          <w:rFonts w:ascii="Arial" w:hAnsi="Arial" w:cs="Times"/>
          <w:szCs w:val="46"/>
        </w:rPr>
        <w:t>W</w:t>
      </w:r>
      <w:r w:rsidR="00E84E27" w:rsidRPr="00F67303">
        <w:rPr>
          <w:rFonts w:ascii="Arial" w:hAnsi="Arial" w:cs="Times"/>
          <w:szCs w:val="46"/>
        </w:rPr>
        <w:t>hat</w:t>
      </w:r>
      <w:proofErr w:type="gramEnd"/>
      <w:r w:rsidR="009139B0" w:rsidRPr="00F67303">
        <w:rPr>
          <w:rFonts w:ascii="Arial" w:hAnsi="Arial" w:cs="Times"/>
          <w:b/>
          <w:szCs w:val="46"/>
        </w:rPr>
        <w:t xml:space="preserve"> </w:t>
      </w:r>
      <w:r w:rsidR="00E84E27" w:rsidRPr="00F67303">
        <w:rPr>
          <w:rFonts w:ascii="Arial" w:hAnsi="Arial" w:cs="Times"/>
          <w:szCs w:val="46"/>
        </w:rPr>
        <w:t>direction will you be traveling</w:t>
      </w:r>
      <w:r w:rsidR="00DD027C" w:rsidRPr="00F67303">
        <w:rPr>
          <w:rFonts w:ascii="Arial" w:hAnsi="Arial" w:cs="Times"/>
          <w:szCs w:val="46"/>
        </w:rPr>
        <w:t xml:space="preserve"> from the capitol to </w:t>
      </w:r>
      <w:r w:rsidR="00B53C15" w:rsidRPr="00F67303">
        <w:rPr>
          <w:rFonts w:ascii="Arial" w:hAnsi="Arial" w:cs="Times"/>
          <w:szCs w:val="46"/>
        </w:rPr>
        <w:t>T</w:t>
      </w:r>
      <w:r w:rsidR="00DD027C" w:rsidRPr="00F67303">
        <w:rPr>
          <w:rFonts w:ascii="Arial" w:hAnsi="Arial" w:cs="Times"/>
          <w:szCs w:val="46"/>
        </w:rPr>
        <w:t>win Falls?</w:t>
      </w:r>
    </w:p>
    <w:p w14:paraId="7B6E8EC1" w14:textId="77777777" w:rsidR="009139B0" w:rsidRPr="00F67303" w:rsidRDefault="009139B0" w:rsidP="004119DC">
      <w:pPr>
        <w:widowControl w:val="0"/>
        <w:autoSpaceDE w:val="0"/>
        <w:autoSpaceDN w:val="0"/>
        <w:adjustRightInd w:val="0"/>
        <w:ind w:left="360" w:hanging="360"/>
        <w:rPr>
          <w:rFonts w:ascii="Arial" w:hAnsi="Arial" w:cs="Times"/>
          <w:szCs w:val="46"/>
        </w:rPr>
      </w:pPr>
    </w:p>
    <w:p w14:paraId="5B6786E3" w14:textId="4E433F50" w:rsidR="009139B0" w:rsidRPr="00F67303" w:rsidRDefault="00EA7411" w:rsidP="004119DC">
      <w:pPr>
        <w:widowControl w:val="0"/>
        <w:autoSpaceDE w:val="0"/>
        <w:autoSpaceDN w:val="0"/>
        <w:adjustRightInd w:val="0"/>
        <w:ind w:left="360" w:hanging="360"/>
        <w:rPr>
          <w:rFonts w:ascii="Arial" w:hAnsi="Arial" w:cs="Times"/>
          <w:b/>
          <w:szCs w:val="46"/>
        </w:rPr>
      </w:pPr>
      <w:r w:rsidRPr="00F67303">
        <w:rPr>
          <w:rFonts w:ascii="Arial" w:hAnsi="Arial" w:cs="Times"/>
          <w:szCs w:val="46"/>
        </w:rPr>
        <w:t>8</w:t>
      </w:r>
      <w:r w:rsidR="009139B0" w:rsidRPr="00F67303">
        <w:rPr>
          <w:rFonts w:ascii="Arial" w:hAnsi="Arial" w:cs="Times"/>
          <w:szCs w:val="46"/>
        </w:rPr>
        <w:t xml:space="preserve">a. </w:t>
      </w:r>
      <w:r w:rsidR="00E84E27" w:rsidRPr="00F67303">
        <w:rPr>
          <w:rFonts w:ascii="Arial" w:hAnsi="Arial" w:cs="Times"/>
          <w:szCs w:val="46"/>
        </w:rPr>
        <w:t>What National Forest is closest the Twin Falls?</w:t>
      </w:r>
    </w:p>
    <w:p w14:paraId="2DAE8736" w14:textId="77777777" w:rsidR="00E84E27" w:rsidRPr="00F67303" w:rsidRDefault="00EA7411" w:rsidP="004119DC">
      <w:pPr>
        <w:widowControl w:val="0"/>
        <w:autoSpaceDE w:val="0"/>
        <w:autoSpaceDN w:val="0"/>
        <w:adjustRightInd w:val="0"/>
        <w:ind w:left="360" w:hanging="360"/>
        <w:rPr>
          <w:rFonts w:ascii="Arial" w:hAnsi="Arial" w:cs="Times"/>
          <w:b/>
          <w:szCs w:val="46"/>
        </w:rPr>
      </w:pPr>
      <w:r w:rsidRPr="00F67303">
        <w:rPr>
          <w:rFonts w:ascii="Arial" w:hAnsi="Arial" w:cs="Times"/>
          <w:szCs w:val="46"/>
        </w:rPr>
        <w:t>8</w:t>
      </w:r>
      <w:r w:rsidR="009139B0" w:rsidRPr="00F67303">
        <w:rPr>
          <w:rFonts w:ascii="Arial" w:hAnsi="Arial" w:cs="Times"/>
          <w:szCs w:val="46"/>
        </w:rPr>
        <w:t>b.</w:t>
      </w:r>
      <w:r w:rsidR="00660C06" w:rsidRPr="00F67303">
        <w:rPr>
          <w:rFonts w:ascii="Arial" w:hAnsi="Arial" w:cs="Times"/>
          <w:b/>
          <w:szCs w:val="46"/>
        </w:rPr>
        <w:t xml:space="preserve"> </w:t>
      </w:r>
      <w:r w:rsidR="00E84E27" w:rsidRPr="00F67303">
        <w:rPr>
          <w:rFonts w:ascii="Arial" w:hAnsi="Arial" w:cs="Times"/>
          <w:szCs w:val="46"/>
        </w:rPr>
        <w:t>Can you ski there?</w:t>
      </w:r>
    </w:p>
    <w:p w14:paraId="1B85E6CE" w14:textId="77777777" w:rsidR="009139B0" w:rsidRPr="00F67303" w:rsidRDefault="009139B0" w:rsidP="004119DC">
      <w:pPr>
        <w:widowControl w:val="0"/>
        <w:autoSpaceDE w:val="0"/>
        <w:autoSpaceDN w:val="0"/>
        <w:adjustRightInd w:val="0"/>
        <w:ind w:left="360" w:hanging="360"/>
        <w:rPr>
          <w:rFonts w:ascii="Arial" w:hAnsi="Arial" w:cs="Times"/>
          <w:szCs w:val="46"/>
        </w:rPr>
      </w:pPr>
    </w:p>
    <w:p w14:paraId="7AF42B8C" w14:textId="3D9BD554" w:rsidR="009139B0" w:rsidRPr="00F67303" w:rsidRDefault="00EA7411"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9</w:t>
      </w:r>
      <w:r w:rsidR="009139B0" w:rsidRPr="00F67303">
        <w:rPr>
          <w:rFonts w:ascii="Arial" w:hAnsi="Arial" w:cs="Times"/>
          <w:szCs w:val="46"/>
        </w:rPr>
        <w:t xml:space="preserve">a. </w:t>
      </w:r>
      <w:proofErr w:type="gramStart"/>
      <w:r w:rsidR="00E84E27" w:rsidRPr="00F67303">
        <w:rPr>
          <w:rFonts w:ascii="Arial" w:hAnsi="Arial" w:cs="Times"/>
          <w:szCs w:val="46"/>
        </w:rPr>
        <w:t>What</w:t>
      </w:r>
      <w:proofErr w:type="gramEnd"/>
      <w:r w:rsidR="00E84E27" w:rsidRPr="00F67303">
        <w:rPr>
          <w:rFonts w:ascii="Arial" w:hAnsi="Arial" w:cs="Times"/>
          <w:szCs w:val="46"/>
        </w:rPr>
        <w:t xml:space="preserve"> </w:t>
      </w:r>
      <w:r w:rsidR="009139B0" w:rsidRPr="00F67303">
        <w:rPr>
          <w:rFonts w:ascii="Arial" w:hAnsi="Arial" w:cs="Times"/>
          <w:szCs w:val="46"/>
        </w:rPr>
        <w:t xml:space="preserve">type of road is </w:t>
      </w:r>
      <w:r w:rsidR="00B53C15" w:rsidRPr="00F67303">
        <w:rPr>
          <w:rFonts w:ascii="Arial" w:hAnsi="Arial" w:cs="Times"/>
          <w:szCs w:val="46"/>
        </w:rPr>
        <w:t xml:space="preserve">the longest part of </w:t>
      </w:r>
      <w:r w:rsidR="009139B0" w:rsidRPr="00F67303">
        <w:rPr>
          <w:rFonts w:ascii="Arial" w:hAnsi="Arial" w:cs="Times"/>
          <w:szCs w:val="46"/>
        </w:rPr>
        <w:t xml:space="preserve">most direct route to </w:t>
      </w:r>
      <w:r w:rsidR="00E84E27" w:rsidRPr="00F67303">
        <w:rPr>
          <w:rFonts w:ascii="Arial" w:hAnsi="Arial" w:cs="Times"/>
          <w:szCs w:val="46"/>
        </w:rPr>
        <w:t>take you onward to Oakley Idaho</w:t>
      </w:r>
      <w:r w:rsidR="009139B0" w:rsidRPr="00F67303">
        <w:rPr>
          <w:rFonts w:ascii="Arial" w:hAnsi="Arial" w:cs="Times"/>
          <w:szCs w:val="46"/>
        </w:rPr>
        <w:t>?</w:t>
      </w:r>
    </w:p>
    <w:p w14:paraId="04379B57" w14:textId="77777777" w:rsidR="00E84E27" w:rsidRPr="00F67303" w:rsidRDefault="00EA7411"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9</w:t>
      </w:r>
      <w:r w:rsidR="009139B0" w:rsidRPr="00F67303">
        <w:rPr>
          <w:rFonts w:ascii="Arial" w:hAnsi="Arial" w:cs="Times"/>
          <w:szCs w:val="46"/>
        </w:rPr>
        <w:t xml:space="preserve">b. </w:t>
      </w:r>
      <w:proofErr w:type="gramStart"/>
      <w:r w:rsidR="00660C06" w:rsidRPr="00F67303">
        <w:rPr>
          <w:rFonts w:ascii="Arial" w:hAnsi="Arial" w:cs="Times"/>
          <w:szCs w:val="46"/>
        </w:rPr>
        <w:t>In</w:t>
      </w:r>
      <w:proofErr w:type="gramEnd"/>
      <w:r w:rsidR="00660C06" w:rsidRPr="00F67303">
        <w:rPr>
          <w:rFonts w:ascii="Arial" w:hAnsi="Arial" w:cs="Times"/>
          <w:szCs w:val="46"/>
        </w:rPr>
        <w:t xml:space="preserve"> what</w:t>
      </w:r>
      <w:r w:rsidR="00E84E27" w:rsidRPr="00F67303">
        <w:rPr>
          <w:rFonts w:ascii="Arial" w:hAnsi="Arial" w:cs="Times"/>
          <w:szCs w:val="46"/>
        </w:rPr>
        <w:t xml:space="preserve"> direction </w:t>
      </w:r>
      <w:r w:rsidR="00660C06" w:rsidRPr="00F67303">
        <w:rPr>
          <w:rFonts w:ascii="Arial" w:hAnsi="Arial" w:cs="Times"/>
          <w:szCs w:val="46"/>
        </w:rPr>
        <w:t>will you travel?</w:t>
      </w:r>
    </w:p>
    <w:p w14:paraId="644F0749" w14:textId="77777777" w:rsidR="009139B0" w:rsidRPr="00F67303" w:rsidRDefault="009139B0" w:rsidP="004119DC">
      <w:pPr>
        <w:widowControl w:val="0"/>
        <w:autoSpaceDE w:val="0"/>
        <w:autoSpaceDN w:val="0"/>
        <w:adjustRightInd w:val="0"/>
        <w:ind w:left="360" w:hanging="360"/>
        <w:rPr>
          <w:rFonts w:ascii="Arial" w:hAnsi="Arial" w:cs="Times"/>
          <w:szCs w:val="46"/>
        </w:rPr>
      </w:pPr>
    </w:p>
    <w:p w14:paraId="46D75B94" w14:textId="77777777" w:rsidR="00E84E27" w:rsidRPr="00F67303" w:rsidRDefault="00EA7411"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46"/>
        </w:rPr>
        <w:t>10</w:t>
      </w:r>
      <w:r w:rsidR="009139B0" w:rsidRPr="00F67303">
        <w:rPr>
          <w:rFonts w:ascii="Arial" w:hAnsi="Arial" w:cs="Times"/>
          <w:szCs w:val="46"/>
        </w:rPr>
        <w:t>.</w:t>
      </w:r>
      <w:r w:rsidR="00E84E27" w:rsidRPr="00F67303">
        <w:rPr>
          <w:rFonts w:ascii="Arial" w:hAnsi="Arial" w:cs="Times"/>
          <w:szCs w:val="46"/>
        </w:rPr>
        <w:t xml:space="preserve"> </w:t>
      </w:r>
      <w:r w:rsidR="00DD027C" w:rsidRPr="00F67303">
        <w:rPr>
          <w:rFonts w:ascii="Arial" w:hAnsi="Arial" w:cs="Times"/>
          <w:szCs w:val="46"/>
        </w:rPr>
        <w:t>(</w:t>
      </w:r>
      <w:r w:rsidR="00DD027C" w:rsidRPr="00F67303">
        <w:rPr>
          <w:rFonts w:ascii="Arial" w:hAnsi="Arial" w:cs="Times"/>
          <w:sz w:val="20"/>
          <w:szCs w:val="46"/>
        </w:rPr>
        <w:t>2pts</w:t>
      </w:r>
      <w:r w:rsidR="00DD027C" w:rsidRPr="00F67303">
        <w:rPr>
          <w:rFonts w:ascii="Arial" w:hAnsi="Arial" w:cs="Times"/>
          <w:szCs w:val="46"/>
        </w:rPr>
        <w:t xml:space="preserve">) </w:t>
      </w:r>
      <w:proofErr w:type="gramStart"/>
      <w:r w:rsidR="00E84E27" w:rsidRPr="00F67303">
        <w:rPr>
          <w:rFonts w:ascii="Arial" w:hAnsi="Arial" w:cs="Times"/>
          <w:szCs w:val="46"/>
        </w:rPr>
        <w:t>What</w:t>
      </w:r>
      <w:proofErr w:type="gramEnd"/>
      <w:r w:rsidR="00E84E27" w:rsidRPr="00F67303">
        <w:rPr>
          <w:rFonts w:ascii="Arial" w:hAnsi="Arial" w:cs="Times"/>
          <w:szCs w:val="46"/>
        </w:rPr>
        <w:t xml:space="preserve"> route is the most direct to Idaho Falls from Oakley? Include </w:t>
      </w:r>
      <w:r w:rsidR="009139B0" w:rsidRPr="00F67303">
        <w:rPr>
          <w:rFonts w:ascii="Arial" w:hAnsi="Arial" w:cs="Times"/>
          <w:szCs w:val="46"/>
        </w:rPr>
        <w:t xml:space="preserve">all </w:t>
      </w:r>
      <w:r w:rsidR="00F72DF4" w:rsidRPr="00F67303">
        <w:rPr>
          <w:rFonts w:ascii="Arial" w:hAnsi="Arial" w:cs="Times"/>
          <w:szCs w:val="46"/>
        </w:rPr>
        <w:t xml:space="preserve">main roads and </w:t>
      </w:r>
      <w:r w:rsidR="00E84E27" w:rsidRPr="00F67303">
        <w:rPr>
          <w:rFonts w:ascii="Arial" w:hAnsi="Arial" w:cs="Times"/>
          <w:szCs w:val="46"/>
        </w:rPr>
        <w:t>direction of travel.</w:t>
      </w:r>
    </w:p>
    <w:p w14:paraId="4EE1115C" w14:textId="77777777" w:rsidR="009139B0" w:rsidRPr="00F67303" w:rsidRDefault="009139B0" w:rsidP="004119DC">
      <w:pPr>
        <w:widowControl w:val="0"/>
        <w:autoSpaceDE w:val="0"/>
        <w:autoSpaceDN w:val="0"/>
        <w:adjustRightInd w:val="0"/>
        <w:ind w:left="360" w:hanging="360"/>
        <w:rPr>
          <w:rFonts w:ascii="Arial" w:hAnsi="Arial" w:cs="Times"/>
          <w:szCs w:val="46"/>
        </w:rPr>
      </w:pPr>
    </w:p>
    <w:p w14:paraId="2B63D309" w14:textId="77777777" w:rsidR="00F72DF4" w:rsidRPr="00F67303" w:rsidRDefault="00EA7411"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11</w:t>
      </w:r>
      <w:r w:rsidR="009139B0" w:rsidRPr="00F67303">
        <w:rPr>
          <w:rFonts w:ascii="Arial" w:hAnsi="Arial" w:cs="Times"/>
          <w:szCs w:val="46"/>
        </w:rPr>
        <w:t>.</w:t>
      </w:r>
      <w:r w:rsidR="00E84E27" w:rsidRPr="00F67303">
        <w:rPr>
          <w:rFonts w:ascii="Arial" w:hAnsi="Arial" w:cs="Times"/>
          <w:szCs w:val="46"/>
        </w:rPr>
        <w:t xml:space="preserve"> What reservation will you pass on your way to Idaho Falls?</w:t>
      </w:r>
    </w:p>
    <w:p w14:paraId="2FA3C73A" w14:textId="77777777" w:rsidR="009139B0" w:rsidRPr="00F67303" w:rsidRDefault="009139B0" w:rsidP="004119DC">
      <w:pPr>
        <w:widowControl w:val="0"/>
        <w:autoSpaceDE w:val="0"/>
        <w:autoSpaceDN w:val="0"/>
        <w:adjustRightInd w:val="0"/>
        <w:ind w:left="360" w:hanging="360"/>
        <w:rPr>
          <w:rFonts w:ascii="Arial" w:hAnsi="Arial" w:cs="Times"/>
          <w:szCs w:val="46"/>
        </w:rPr>
      </w:pPr>
    </w:p>
    <w:p w14:paraId="391ED66F" w14:textId="3ACCF957" w:rsidR="009139B0" w:rsidRPr="00F67303" w:rsidRDefault="009139B0"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1</w:t>
      </w:r>
      <w:r w:rsidR="00EA7411" w:rsidRPr="00F67303">
        <w:rPr>
          <w:rFonts w:ascii="Arial" w:hAnsi="Arial" w:cs="Times"/>
          <w:szCs w:val="46"/>
        </w:rPr>
        <w:t>2</w:t>
      </w:r>
      <w:r w:rsidRPr="00F67303">
        <w:rPr>
          <w:rFonts w:ascii="Arial" w:hAnsi="Arial" w:cs="Times"/>
          <w:szCs w:val="46"/>
        </w:rPr>
        <w:t>.</w:t>
      </w:r>
      <w:r w:rsidR="00E84E27" w:rsidRPr="00F67303">
        <w:rPr>
          <w:rFonts w:ascii="Arial" w:hAnsi="Arial" w:cs="Times"/>
          <w:szCs w:val="46"/>
        </w:rPr>
        <w:t xml:space="preserve"> What is the </w:t>
      </w:r>
      <w:r w:rsidRPr="00F67303">
        <w:rPr>
          <w:rFonts w:ascii="Arial" w:hAnsi="Arial" w:cs="Times"/>
          <w:szCs w:val="46"/>
        </w:rPr>
        <w:t xml:space="preserve">complete </w:t>
      </w:r>
      <w:r w:rsidR="00E84E27" w:rsidRPr="00F67303">
        <w:rPr>
          <w:rFonts w:ascii="Arial" w:hAnsi="Arial" w:cs="Times"/>
          <w:szCs w:val="46"/>
        </w:rPr>
        <w:t xml:space="preserve">name of the </w:t>
      </w:r>
      <w:r w:rsidR="00B53C15" w:rsidRPr="00F67303">
        <w:rPr>
          <w:rFonts w:ascii="Arial" w:hAnsi="Arial" w:cs="Times"/>
          <w:szCs w:val="46"/>
        </w:rPr>
        <w:t xml:space="preserve">national </w:t>
      </w:r>
      <w:r w:rsidR="00E84E27" w:rsidRPr="00F67303">
        <w:rPr>
          <w:rFonts w:ascii="Arial" w:hAnsi="Arial" w:cs="Times"/>
          <w:szCs w:val="46"/>
        </w:rPr>
        <w:t xml:space="preserve">land </w:t>
      </w:r>
      <w:r w:rsidRPr="00F67303">
        <w:rPr>
          <w:rFonts w:ascii="Arial" w:hAnsi="Arial" w:cs="Times"/>
          <w:szCs w:val="46"/>
        </w:rPr>
        <w:t>facility</w:t>
      </w:r>
      <w:r w:rsidR="00E84E27" w:rsidRPr="00F67303">
        <w:rPr>
          <w:rFonts w:ascii="Arial" w:hAnsi="Arial" w:cs="Times"/>
          <w:szCs w:val="46"/>
        </w:rPr>
        <w:t xml:space="preserve"> directly west of the reservation?</w:t>
      </w:r>
    </w:p>
    <w:p w14:paraId="6F153C69" w14:textId="77777777" w:rsidR="009139B0" w:rsidRPr="00F67303" w:rsidRDefault="009139B0" w:rsidP="004119DC">
      <w:pPr>
        <w:widowControl w:val="0"/>
        <w:autoSpaceDE w:val="0"/>
        <w:autoSpaceDN w:val="0"/>
        <w:adjustRightInd w:val="0"/>
        <w:ind w:left="360" w:hanging="360"/>
        <w:rPr>
          <w:rFonts w:ascii="Arial" w:hAnsi="Arial" w:cs="Times"/>
          <w:szCs w:val="46"/>
        </w:rPr>
      </w:pPr>
    </w:p>
    <w:p w14:paraId="1CBB6B0D" w14:textId="77777777" w:rsidR="009139B0" w:rsidRPr="00F67303" w:rsidRDefault="009139B0"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46"/>
        </w:rPr>
        <w:t>1</w:t>
      </w:r>
      <w:r w:rsidR="00EA7411" w:rsidRPr="00F67303">
        <w:rPr>
          <w:rFonts w:ascii="Arial" w:hAnsi="Arial" w:cs="Times"/>
          <w:szCs w:val="46"/>
        </w:rPr>
        <w:t>3</w:t>
      </w:r>
      <w:r w:rsidRPr="00F67303">
        <w:rPr>
          <w:rFonts w:ascii="Arial" w:hAnsi="Arial" w:cs="Times"/>
          <w:szCs w:val="46"/>
        </w:rPr>
        <w:t xml:space="preserve">. </w:t>
      </w:r>
      <w:r w:rsidR="00DD027C" w:rsidRPr="00F67303">
        <w:rPr>
          <w:rFonts w:ascii="Arial" w:hAnsi="Arial" w:cs="Times"/>
          <w:szCs w:val="46"/>
        </w:rPr>
        <w:t>(</w:t>
      </w:r>
      <w:r w:rsidR="00DD027C" w:rsidRPr="00F67303">
        <w:rPr>
          <w:rFonts w:ascii="Arial" w:hAnsi="Arial" w:cs="Times"/>
          <w:sz w:val="20"/>
          <w:szCs w:val="46"/>
        </w:rPr>
        <w:t>3pts</w:t>
      </w:r>
      <w:r w:rsidR="00DD027C" w:rsidRPr="00F67303">
        <w:rPr>
          <w:rFonts w:ascii="Arial" w:hAnsi="Arial" w:cs="Times"/>
          <w:szCs w:val="46"/>
        </w:rPr>
        <w:t xml:space="preserve">) </w:t>
      </w:r>
      <w:proofErr w:type="gramStart"/>
      <w:r w:rsidRPr="00F67303">
        <w:rPr>
          <w:rFonts w:ascii="Arial" w:hAnsi="Arial" w:cs="Times"/>
          <w:szCs w:val="46"/>
        </w:rPr>
        <w:t>There</w:t>
      </w:r>
      <w:proofErr w:type="gramEnd"/>
      <w:r w:rsidRPr="00F67303">
        <w:rPr>
          <w:rFonts w:ascii="Arial" w:hAnsi="Arial" w:cs="Times"/>
          <w:szCs w:val="46"/>
        </w:rPr>
        <w:t xml:space="preserve"> are three additional Native American lands in Idaho. Use the Index Guide to identify the other three.</w:t>
      </w:r>
    </w:p>
    <w:p w14:paraId="5D06A292" w14:textId="77777777" w:rsidR="009139B0" w:rsidRPr="00F67303" w:rsidRDefault="009139B0" w:rsidP="004119DC">
      <w:pPr>
        <w:widowControl w:val="0"/>
        <w:autoSpaceDE w:val="0"/>
        <w:autoSpaceDN w:val="0"/>
        <w:adjustRightInd w:val="0"/>
        <w:ind w:left="360" w:hanging="360"/>
        <w:rPr>
          <w:rFonts w:ascii="Arial" w:hAnsi="Arial" w:cs="Times"/>
          <w:szCs w:val="46"/>
        </w:rPr>
      </w:pPr>
    </w:p>
    <w:p w14:paraId="62979480" w14:textId="648662B5" w:rsidR="00E84E27" w:rsidRPr="00F67303" w:rsidRDefault="00F72DF4"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46"/>
        </w:rPr>
        <w:t>1</w:t>
      </w:r>
      <w:r w:rsidR="00EA7411" w:rsidRPr="00F67303">
        <w:rPr>
          <w:rFonts w:ascii="Arial" w:hAnsi="Arial" w:cs="Times"/>
          <w:szCs w:val="46"/>
        </w:rPr>
        <w:t>4</w:t>
      </w:r>
      <w:r w:rsidR="009139B0" w:rsidRPr="00F67303">
        <w:rPr>
          <w:rFonts w:ascii="Arial" w:hAnsi="Arial" w:cs="Times"/>
          <w:szCs w:val="46"/>
        </w:rPr>
        <w:t>.</w:t>
      </w:r>
      <w:r w:rsidR="00E84E27" w:rsidRPr="00F67303">
        <w:rPr>
          <w:rFonts w:ascii="Arial" w:hAnsi="Arial" w:cs="Times"/>
          <w:szCs w:val="46"/>
        </w:rPr>
        <w:t xml:space="preserve"> </w:t>
      </w:r>
      <w:r w:rsidR="009139B0" w:rsidRPr="00F67303">
        <w:rPr>
          <w:rFonts w:ascii="Arial" w:hAnsi="Arial" w:cs="Times"/>
          <w:szCs w:val="46"/>
        </w:rPr>
        <w:t>Use the Driving Distances guide</w:t>
      </w:r>
      <w:r w:rsidR="00B53C15" w:rsidRPr="00F67303">
        <w:rPr>
          <w:rFonts w:ascii="Arial" w:hAnsi="Arial" w:cs="Times"/>
          <w:szCs w:val="46"/>
        </w:rPr>
        <w:t xml:space="preserve"> to</w:t>
      </w:r>
      <w:r w:rsidR="009139B0" w:rsidRPr="00F67303">
        <w:rPr>
          <w:rFonts w:ascii="Arial" w:hAnsi="Arial" w:cs="Times"/>
          <w:szCs w:val="46"/>
        </w:rPr>
        <w:t xml:space="preserve"> calculate the</w:t>
      </w:r>
      <w:r w:rsidR="00E84E27" w:rsidRPr="00F67303">
        <w:rPr>
          <w:rFonts w:ascii="Arial" w:hAnsi="Arial" w:cs="Times"/>
          <w:szCs w:val="46"/>
        </w:rPr>
        <w:t xml:space="preserve"> distance, in miles</w:t>
      </w:r>
      <w:r w:rsidRPr="00F67303">
        <w:rPr>
          <w:rFonts w:ascii="Arial" w:hAnsi="Arial" w:cs="Times"/>
          <w:szCs w:val="46"/>
        </w:rPr>
        <w:t xml:space="preserve">, from Idaho Falls north to </w:t>
      </w:r>
      <w:proofErr w:type="spellStart"/>
      <w:r w:rsidRPr="00F67303">
        <w:rPr>
          <w:rFonts w:ascii="Arial" w:hAnsi="Arial" w:cs="Times"/>
          <w:szCs w:val="46"/>
        </w:rPr>
        <w:t>Car</w:t>
      </w:r>
      <w:r w:rsidR="00E84E27" w:rsidRPr="00F67303">
        <w:rPr>
          <w:rFonts w:ascii="Arial" w:hAnsi="Arial" w:cs="Times"/>
          <w:szCs w:val="46"/>
        </w:rPr>
        <w:t>way</w:t>
      </w:r>
      <w:proofErr w:type="spellEnd"/>
      <w:r w:rsidR="00E84E27" w:rsidRPr="00F67303">
        <w:rPr>
          <w:rFonts w:ascii="Arial" w:hAnsi="Arial" w:cs="Times"/>
          <w:szCs w:val="46"/>
        </w:rPr>
        <w:t xml:space="preserve"> at the Canadian border?</w:t>
      </w:r>
    </w:p>
    <w:p w14:paraId="6C28EE0E" w14:textId="77777777" w:rsidR="009139B0" w:rsidRPr="00F67303" w:rsidRDefault="009139B0" w:rsidP="004119DC">
      <w:pPr>
        <w:widowControl w:val="0"/>
        <w:autoSpaceDE w:val="0"/>
        <w:autoSpaceDN w:val="0"/>
        <w:adjustRightInd w:val="0"/>
        <w:ind w:left="360" w:hanging="360"/>
        <w:rPr>
          <w:rFonts w:ascii="Arial" w:hAnsi="Arial" w:cs="Times"/>
          <w:szCs w:val="46"/>
        </w:rPr>
      </w:pPr>
    </w:p>
    <w:p w14:paraId="79417D14" w14:textId="77777777" w:rsidR="00E84E27" w:rsidRPr="00F67303" w:rsidRDefault="00F72DF4"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46"/>
        </w:rPr>
        <w:t>1</w:t>
      </w:r>
      <w:r w:rsidR="00EA7411" w:rsidRPr="00F67303">
        <w:rPr>
          <w:rFonts w:ascii="Arial" w:hAnsi="Arial" w:cs="Times"/>
          <w:szCs w:val="46"/>
        </w:rPr>
        <w:t>5</w:t>
      </w:r>
      <w:r w:rsidR="009139B0" w:rsidRPr="00F67303">
        <w:rPr>
          <w:rFonts w:ascii="Arial" w:hAnsi="Arial" w:cs="Times"/>
          <w:szCs w:val="46"/>
        </w:rPr>
        <w:t>.</w:t>
      </w:r>
      <w:r w:rsidR="00E84E27" w:rsidRPr="00F67303">
        <w:rPr>
          <w:rFonts w:ascii="Arial" w:hAnsi="Arial" w:cs="Times"/>
          <w:szCs w:val="46"/>
        </w:rPr>
        <w:t xml:space="preserve"> What river runs through Idaho Falls?</w:t>
      </w:r>
    </w:p>
    <w:p w14:paraId="60685AFB" w14:textId="77777777" w:rsidR="009139B0" w:rsidRPr="00F67303" w:rsidRDefault="009139B0" w:rsidP="004119DC">
      <w:pPr>
        <w:widowControl w:val="0"/>
        <w:autoSpaceDE w:val="0"/>
        <w:autoSpaceDN w:val="0"/>
        <w:adjustRightInd w:val="0"/>
        <w:ind w:left="360" w:hanging="360"/>
        <w:rPr>
          <w:rFonts w:ascii="Arial" w:hAnsi="Arial" w:cs="Times"/>
          <w:szCs w:val="46"/>
        </w:rPr>
      </w:pPr>
    </w:p>
    <w:p w14:paraId="1E772C9F" w14:textId="77777777" w:rsidR="009139B0" w:rsidRPr="00F67303" w:rsidRDefault="009139B0"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Y</w:t>
      </w:r>
      <w:r w:rsidR="00E84E27" w:rsidRPr="00F67303">
        <w:rPr>
          <w:rFonts w:ascii="Arial" w:hAnsi="Arial" w:cs="Times"/>
          <w:szCs w:val="46"/>
        </w:rPr>
        <w:t>ou decide t</w:t>
      </w:r>
      <w:r w:rsidR="00660C06" w:rsidRPr="00F67303">
        <w:rPr>
          <w:rFonts w:ascii="Arial" w:hAnsi="Arial" w:cs="Times"/>
          <w:szCs w:val="46"/>
        </w:rPr>
        <w:t>o visit the zoo in Idaho Falls.</w:t>
      </w:r>
      <w:r w:rsidRPr="00F67303">
        <w:rPr>
          <w:rFonts w:ascii="Arial" w:hAnsi="Arial" w:cs="Times"/>
          <w:szCs w:val="46"/>
        </w:rPr>
        <w:t xml:space="preserve"> </w:t>
      </w:r>
    </w:p>
    <w:p w14:paraId="5CF796A4" w14:textId="77777777" w:rsidR="00660C06" w:rsidRPr="00F67303" w:rsidRDefault="009139B0"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1</w:t>
      </w:r>
      <w:r w:rsidR="00EA7411" w:rsidRPr="00F67303">
        <w:rPr>
          <w:rFonts w:ascii="Arial" w:hAnsi="Arial" w:cs="Times"/>
          <w:szCs w:val="46"/>
        </w:rPr>
        <w:t>6</w:t>
      </w:r>
      <w:r w:rsidRPr="00F67303">
        <w:rPr>
          <w:rFonts w:ascii="Arial" w:hAnsi="Arial" w:cs="Times"/>
          <w:szCs w:val="46"/>
        </w:rPr>
        <w:t xml:space="preserve">a. </w:t>
      </w:r>
      <w:proofErr w:type="gramStart"/>
      <w:r w:rsidR="00E84E27" w:rsidRPr="00F67303">
        <w:rPr>
          <w:rFonts w:ascii="Arial" w:hAnsi="Arial" w:cs="Times"/>
          <w:szCs w:val="46"/>
        </w:rPr>
        <w:t>What</w:t>
      </w:r>
      <w:proofErr w:type="gramEnd"/>
      <w:r w:rsidR="00E84E27" w:rsidRPr="00F67303">
        <w:rPr>
          <w:rFonts w:ascii="Arial" w:hAnsi="Arial" w:cs="Times"/>
          <w:szCs w:val="46"/>
        </w:rPr>
        <w:t xml:space="preserve"> is the name of t</w:t>
      </w:r>
      <w:r w:rsidR="00660C06" w:rsidRPr="00F67303">
        <w:rPr>
          <w:rFonts w:ascii="Arial" w:hAnsi="Arial" w:cs="Times"/>
          <w:szCs w:val="46"/>
        </w:rPr>
        <w:t xml:space="preserve">he park where you </w:t>
      </w:r>
      <w:r w:rsidR="00DD027C" w:rsidRPr="00F67303">
        <w:rPr>
          <w:rFonts w:ascii="Arial" w:hAnsi="Arial" w:cs="Times"/>
          <w:szCs w:val="46"/>
        </w:rPr>
        <w:t xml:space="preserve">will </w:t>
      </w:r>
      <w:r w:rsidR="00660C06" w:rsidRPr="00F67303">
        <w:rPr>
          <w:rFonts w:ascii="Arial" w:hAnsi="Arial" w:cs="Times"/>
          <w:szCs w:val="46"/>
        </w:rPr>
        <w:t>find the zoo?</w:t>
      </w:r>
    </w:p>
    <w:p w14:paraId="215B0B57" w14:textId="77777777" w:rsidR="00E84E27" w:rsidRPr="00F67303" w:rsidRDefault="009139B0"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46"/>
        </w:rPr>
        <w:lastRenderedPageBreak/>
        <w:t>1</w:t>
      </w:r>
      <w:r w:rsidR="00EA7411" w:rsidRPr="00F67303">
        <w:rPr>
          <w:rFonts w:ascii="Arial" w:hAnsi="Arial" w:cs="Times"/>
          <w:szCs w:val="46"/>
        </w:rPr>
        <w:t>6</w:t>
      </w:r>
      <w:r w:rsidRPr="00F67303">
        <w:rPr>
          <w:rFonts w:ascii="Arial" w:hAnsi="Arial" w:cs="Times"/>
          <w:szCs w:val="46"/>
        </w:rPr>
        <w:t xml:space="preserve">b. </w:t>
      </w:r>
      <w:proofErr w:type="gramStart"/>
      <w:r w:rsidR="00E84E27" w:rsidRPr="00F67303">
        <w:rPr>
          <w:rFonts w:ascii="Arial" w:hAnsi="Arial" w:cs="Times"/>
          <w:szCs w:val="46"/>
        </w:rPr>
        <w:t>What</w:t>
      </w:r>
      <w:proofErr w:type="gramEnd"/>
      <w:r w:rsidR="00E84E27" w:rsidRPr="00F67303">
        <w:rPr>
          <w:rFonts w:ascii="Arial" w:hAnsi="Arial" w:cs="Times"/>
          <w:szCs w:val="46"/>
        </w:rPr>
        <w:t xml:space="preserve"> street is it on?</w:t>
      </w:r>
    </w:p>
    <w:p w14:paraId="3CCEC273" w14:textId="77777777" w:rsidR="009139B0" w:rsidRPr="00F67303" w:rsidRDefault="009139B0" w:rsidP="004119DC">
      <w:pPr>
        <w:widowControl w:val="0"/>
        <w:autoSpaceDE w:val="0"/>
        <w:autoSpaceDN w:val="0"/>
        <w:adjustRightInd w:val="0"/>
        <w:ind w:left="360" w:hanging="360"/>
        <w:rPr>
          <w:rFonts w:ascii="Arial" w:hAnsi="Arial" w:cs="Times"/>
          <w:szCs w:val="46"/>
        </w:rPr>
      </w:pPr>
    </w:p>
    <w:p w14:paraId="0F0DE312" w14:textId="2A0ED61B" w:rsidR="0022393A" w:rsidRPr="00F67303" w:rsidRDefault="00EA7411"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17</w:t>
      </w:r>
      <w:r w:rsidR="009139B0" w:rsidRPr="00F67303">
        <w:rPr>
          <w:rFonts w:ascii="Arial" w:hAnsi="Arial" w:cs="Times"/>
          <w:szCs w:val="46"/>
        </w:rPr>
        <w:t xml:space="preserve">. (4pts) </w:t>
      </w:r>
      <w:r w:rsidR="00660C06" w:rsidRPr="00F67303">
        <w:rPr>
          <w:rFonts w:ascii="Arial" w:hAnsi="Arial" w:cs="Times"/>
          <w:szCs w:val="46"/>
        </w:rPr>
        <w:t>Starting at the zoo.</w:t>
      </w:r>
      <w:r w:rsidR="0022393A" w:rsidRPr="00F67303">
        <w:rPr>
          <w:rFonts w:ascii="Arial" w:hAnsi="Arial" w:cs="Times"/>
          <w:szCs w:val="46"/>
        </w:rPr>
        <w:t xml:space="preserve"> </w:t>
      </w:r>
      <w:r w:rsidR="009139B0" w:rsidRPr="00F67303">
        <w:rPr>
          <w:rFonts w:ascii="Arial" w:hAnsi="Arial" w:cs="Times"/>
          <w:szCs w:val="46"/>
        </w:rPr>
        <w:t>Identify a route that will take you to the airport in Idaho Falls</w:t>
      </w:r>
      <w:ins w:id="0" w:author="dahagg" w:date="2018-02-01T11:16:00Z">
        <w:r w:rsidR="00B53C15" w:rsidRPr="00F67303">
          <w:rPr>
            <w:rFonts w:ascii="Arial" w:hAnsi="Arial" w:cs="Times"/>
            <w:szCs w:val="46"/>
          </w:rPr>
          <w:t>.</w:t>
        </w:r>
      </w:ins>
      <w:ins w:id="1" w:author="dahagg" w:date="2018-02-01T11:17:00Z">
        <w:r w:rsidR="004119DC" w:rsidRPr="00F67303">
          <w:rPr>
            <w:rFonts w:ascii="Arial" w:hAnsi="Arial" w:cs="Times"/>
            <w:szCs w:val="46"/>
          </w:rPr>
          <w:t xml:space="preserve">  </w:t>
        </w:r>
      </w:ins>
      <w:r w:rsidR="00E84E27" w:rsidRPr="00F67303">
        <w:rPr>
          <w:rFonts w:ascii="Arial" w:hAnsi="Arial" w:cs="Times"/>
          <w:szCs w:val="46"/>
        </w:rPr>
        <w:t>Name the roads and directions you must travel to reach the</w:t>
      </w:r>
      <w:r w:rsidR="009139B0" w:rsidRPr="00F67303">
        <w:rPr>
          <w:rFonts w:ascii="Arial" w:hAnsi="Arial" w:cs="Times"/>
          <w:szCs w:val="46"/>
        </w:rPr>
        <w:t xml:space="preserve"> airport.</w:t>
      </w:r>
    </w:p>
    <w:p w14:paraId="22CCF13F" w14:textId="77777777" w:rsidR="009139B0" w:rsidRPr="00F67303" w:rsidRDefault="009139B0" w:rsidP="004119DC">
      <w:pPr>
        <w:widowControl w:val="0"/>
        <w:autoSpaceDE w:val="0"/>
        <w:autoSpaceDN w:val="0"/>
        <w:adjustRightInd w:val="0"/>
        <w:ind w:left="360" w:hanging="360"/>
        <w:rPr>
          <w:rFonts w:ascii="Arial" w:hAnsi="Arial" w:cs="Times"/>
          <w:sz w:val="20"/>
          <w:szCs w:val="46"/>
        </w:rPr>
      </w:pPr>
    </w:p>
    <w:p w14:paraId="2B4FD135" w14:textId="256394C1" w:rsidR="009139B0" w:rsidRPr="00F67303" w:rsidRDefault="00F72DF4" w:rsidP="004119DC">
      <w:pPr>
        <w:widowControl w:val="0"/>
        <w:autoSpaceDE w:val="0"/>
        <w:autoSpaceDN w:val="0"/>
        <w:adjustRightInd w:val="0"/>
        <w:rPr>
          <w:rFonts w:ascii="Arial" w:hAnsi="Arial" w:cs="Times New Roman"/>
          <w:szCs w:val="32"/>
        </w:rPr>
      </w:pPr>
      <w:r w:rsidRPr="00F67303">
        <w:rPr>
          <w:rFonts w:ascii="Arial" w:hAnsi="Arial" w:cs="Times"/>
          <w:szCs w:val="46"/>
        </w:rPr>
        <w:t xml:space="preserve">NEXT, </w:t>
      </w:r>
      <w:r w:rsidR="009139B0" w:rsidRPr="00F67303">
        <w:rPr>
          <w:rFonts w:ascii="Arial" w:hAnsi="Arial" w:cs="Times"/>
          <w:szCs w:val="46"/>
        </w:rPr>
        <w:t>You book a flight</w:t>
      </w:r>
      <w:r w:rsidR="00E84E27" w:rsidRPr="00F67303">
        <w:rPr>
          <w:rFonts w:ascii="Arial" w:hAnsi="Arial" w:cs="Times"/>
          <w:szCs w:val="46"/>
        </w:rPr>
        <w:t xml:space="preserve"> </w:t>
      </w:r>
      <w:r w:rsidR="0022393A" w:rsidRPr="00F67303">
        <w:rPr>
          <w:rFonts w:ascii="Arial" w:hAnsi="Arial" w:cs="Times"/>
          <w:szCs w:val="46"/>
        </w:rPr>
        <w:t>from Idaho Falls</w:t>
      </w:r>
      <w:r w:rsidR="009139B0" w:rsidRPr="00F67303">
        <w:rPr>
          <w:rFonts w:ascii="Arial" w:hAnsi="Arial" w:cs="Times"/>
          <w:szCs w:val="46"/>
        </w:rPr>
        <w:t xml:space="preserve"> going</w:t>
      </w:r>
      <w:r w:rsidR="0022393A" w:rsidRPr="00F67303">
        <w:rPr>
          <w:rFonts w:ascii="Arial" w:hAnsi="Arial" w:cs="Times"/>
          <w:szCs w:val="46"/>
        </w:rPr>
        <w:t xml:space="preserve"> </w:t>
      </w:r>
      <w:r w:rsidR="009139B0" w:rsidRPr="00F67303">
        <w:rPr>
          <w:rFonts w:ascii="Arial" w:hAnsi="Arial" w:cs="Times"/>
          <w:szCs w:val="46"/>
        </w:rPr>
        <w:t xml:space="preserve">NW </w:t>
      </w:r>
      <w:r w:rsidR="00E84E27" w:rsidRPr="00F67303">
        <w:rPr>
          <w:rFonts w:ascii="Arial" w:hAnsi="Arial" w:cs="Times"/>
          <w:szCs w:val="46"/>
        </w:rPr>
        <w:t>to the Spokane Washington Airport.</w:t>
      </w:r>
      <w:r w:rsidR="004119DC" w:rsidRPr="00F67303">
        <w:rPr>
          <w:rFonts w:ascii="Arial" w:hAnsi="Arial" w:cs="Times"/>
          <w:szCs w:val="46"/>
        </w:rPr>
        <w:t xml:space="preserve"> Shortly </w:t>
      </w:r>
      <w:r w:rsidR="009139B0" w:rsidRPr="00F67303">
        <w:rPr>
          <w:rFonts w:ascii="Arial" w:hAnsi="Arial" w:cs="Times"/>
          <w:szCs w:val="46"/>
        </w:rPr>
        <w:t>after takeoff the</w:t>
      </w:r>
      <w:r w:rsidR="009139B0" w:rsidRPr="00F67303">
        <w:rPr>
          <w:rFonts w:ascii="Arial" w:hAnsi="Arial" w:cs="Times New Roman"/>
          <w:szCs w:val="32"/>
        </w:rPr>
        <w:t xml:space="preserve"> </w:t>
      </w:r>
      <w:r w:rsidR="009139B0" w:rsidRPr="00F67303">
        <w:rPr>
          <w:rFonts w:ascii="Arial" w:hAnsi="Arial" w:cs="Times"/>
          <w:szCs w:val="46"/>
        </w:rPr>
        <w:t>captain makes an announcement from the cockpit telling all on board to look out the window. The plane is crossing over Idaho’s tallest mountain.</w:t>
      </w:r>
    </w:p>
    <w:p w14:paraId="3019B77F" w14:textId="77777777" w:rsidR="009139B0" w:rsidRPr="00F67303" w:rsidRDefault="009139B0" w:rsidP="004119DC">
      <w:pPr>
        <w:widowControl w:val="0"/>
        <w:autoSpaceDE w:val="0"/>
        <w:autoSpaceDN w:val="0"/>
        <w:adjustRightInd w:val="0"/>
        <w:ind w:left="360" w:hanging="360"/>
        <w:rPr>
          <w:rFonts w:ascii="Arial" w:hAnsi="Arial" w:cs="Times"/>
          <w:szCs w:val="46"/>
        </w:rPr>
      </w:pPr>
    </w:p>
    <w:p w14:paraId="65A1436C" w14:textId="784E72DF" w:rsidR="009139B0" w:rsidRPr="00F67303" w:rsidRDefault="00E84E27" w:rsidP="004119DC">
      <w:pPr>
        <w:widowControl w:val="0"/>
        <w:autoSpaceDE w:val="0"/>
        <w:autoSpaceDN w:val="0"/>
        <w:adjustRightInd w:val="0"/>
        <w:rPr>
          <w:rFonts w:ascii="Arial" w:hAnsi="Arial" w:cs="Times"/>
          <w:szCs w:val="46"/>
        </w:rPr>
      </w:pPr>
      <w:r w:rsidRPr="00F67303">
        <w:rPr>
          <w:rFonts w:ascii="Arial" w:hAnsi="Arial" w:cs="Times"/>
          <w:szCs w:val="46"/>
        </w:rPr>
        <w:t xml:space="preserve">From the air you look down as you follow </w:t>
      </w:r>
      <w:r w:rsidR="00834329" w:rsidRPr="00F67303">
        <w:rPr>
          <w:rFonts w:ascii="Arial" w:hAnsi="Arial" w:cs="Times"/>
          <w:szCs w:val="46"/>
        </w:rPr>
        <w:t>US</w:t>
      </w:r>
      <w:r w:rsidRPr="00F67303">
        <w:rPr>
          <w:rFonts w:ascii="Arial" w:hAnsi="Arial" w:cs="Times"/>
          <w:szCs w:val="46"/>
        </w:rPr>
        <w:t xml:space="preserve"> 93. The pla</w:t>
      </w:r>
      <w:r w:rsidR="009139B0" w:rsidRPr="00F67303">
        <w:rPr>
          <w:rFonts w:ascii="Arial" w:hAnsi="Arial" w:cs="Times"/>
          <w:szCs w:val="46"/>
        </w:rPr>
        <w:t xml:space="preserve">ne crosses over Idaho’s tallest </w:t>
      </w:r>
      <w:r w:rsidRPr="00F67303">
        <w:rPr>
          <w:rFonts w:ascii="Arial" w:hAnsi="Arial" w:cs="Times"/>
          <w:szCs w:val="46"/>
        </w:rPr>
        <w:t>mountain (</w:t>
      </w:r>
      <w:r w:rsidR="00E90E14" w:rsidRPr="00F67303">
        <w:rPr>
          <w:rFonts w:ascii="Arial" w:hAnsi="Arial" w:cs="Times"/>
          <w:szCs w:val="46"/>
        </w:rPr>
        <w:t xml:space="preserve">grid </w:t>
      </w:r>
      <w:r w:rsidRPr="00F67303">
        <w:rPr>
          <w:rFonts w:ascii="Arial" w:hAnsi="Arial" w:cs="Times"/>
          <w:szCs w:val="46"/>
        </w:rPr>
        <w:t>M</w:t>
      </w:r>
      <w:ins w:id="2" w:author="dahagg" w:date="2018-01-27T20:58:00Z">
        <w:r w:rsidR="00E90E14" w:rsidRPr="00F67303">
          <w:rPr>
            <w:rFonts w:ascii="Arial" w:hAnsi="Arial" w:cs="Times"/>
            <w:szCs w:val="46"/>
          </w:rPr>
          <w:t>-</w:t>
        </w:r>
      </w:ins>
      <w:r w:rsidRPr="00F67303">
        <w:rPr>
          <w:rFonts w:ascii="Arial" w:hAnsi="Arial" w:cs="Times"/>
          <w:szCs w:val="46"/>
        </w:rPr>
        <w:t>7) Borah</w:t>
      </w:r>
      <w:r w:rsidR="009139B0" w:rsidRPr="00F67303">
        <w:rPr>
          <w:rFonts w:ascii="Arial" w:hAnsi="Arial" w:cs="Times"/>
          <w:szCs w:val="46"/>
        </w:rPr>
        <w:t xml:space="preserve"> Peak.</w:t>
      </w:r>
      <w:r w:rsidR="00DD027C" w:rsidRPr="00F67303">
        <w:rPr>
          <w:rFonts w:ascii="Arial" w:hAnsi="Arial" w:cs="Times"/>
          <w:szCs w:val="46"/>
        </w:rPr>
        <w:t xml:space="preserve"> Tie Breaker.</w:t>
      </w:r>
    </w:p>
    <w:p w14:paraId="76A48097" w14:textId="77777777" w:rsidR="009139B0" w:rsidRPr="00F67303" w:rsidRDefault="009139B0"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1</w:t>
      </w:r>
      <w:r w:rsidR="00EA7411" w:rsidRPr="00F67303">
        <w:rPr>
          <w:rFonts w:ascii="Arial" w:hAnsi="Arial" w:cs="Times"/>
          <w:szCs w:val="46"/>
        </w:rPr>
        <w:t>8</w:t>
      </w:r>
      <w:r w:rsidRPr="00F67303">
        <w:rPr>
          <w:rFonts w:ascii="Arial" w:hAnsi="Arial" w:cs="Times"/>
          <w:szCs w:val="46"/>
        </w:rPr>
        <w:t xml:space="preserve">a. </w:t>
      </w:r>
      <w:r w:rsidR="00E84E27" w:rsidRPr="00F67303">
        <w:rPr>
          <w:rFonts w:ascii="Arial" w:hAnsi="Arial" w:cs="Times"/>
          <w:szCs w:val="46"/>
        </w:rPr>
        <w:t>Borah Peak is located in which mountain range?</w:t>
      </w:r>
      <w:r w:rsidR="009F00FB" w:rsidRPr="00F67303">
        <w:rPr>
          <w:rFonts w:ascii="Arial" w:hAnsi="Arial" w:cs="Times"/>
          <w:szCs w:val="46"/>
        </w:rPr>
        <w:t xml:space="preserve"> </w:t>
      </w:r>
    </w:p>
    <w:p w14:paraId="1FE61273" w14:textId="77777777" w:rsidR="00E84E27" w:rsidRPr="00F67303" w:rsidRDefault="009139B0"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46"/>
        </w:rPr>
        <w:t>1</w:t>
      </w:r>
      <w:r w:rsidR="00EA7411" w:rsidRPr="00F67303">
        <w:rPr>
          <w:rFonts w:ascii="Arial" w:hAnsi="Arial" w:cs="Times"/>
          <w:szCs w:val="46"/>
        </w:rPr>
        <w:t>8</w:t>
      </w:r>
      <w:r w:rsidRPr="00F67303">
        <w:rPr>
          <w:rFonts w:ascii="Arial" w:hAnsi="Arial" w:cs="Times"/>
          <w:szCs w:val="46"/>
        </w:rPr>
        <w:t xml:space="preserve">b. </w:t>
      </w:r>
      <w:proofErr w:type="gramStart"/>
      <w:r w:rsidR="009F00FB" w:rsidRPr="00F67303">
        <w:rPr>
          <w:rFonts w:ascii="Arial" w:hAnsi="Arial" w:cs="Times"/>
          <w:szCs w:val="46"/>
        </w:rPr>
        <w:t>How</w:t>
      </w:r>
      <w:proofErr w:type="gramEnd"/>
      <w:r w:rsidR="009F00FB" w:rsidRPr="00F67303">
        <w:rPr>
          <w:rFonts w:ascii="Arial" w:hAnsi="Arial" w:cs="Times"/>
          <w:szCs w:val="46"/>
        </w:rPr>
        <w:t xml:space="preserve"> tall is </w:t>
      </w:r>
      <w:r w:rsidRPr="00F67303">
        <w:rPr>
          <w:rFonts w:ascii="Arial" w:hAnsi="Arial" w:cs="Times"/>
          <w:szCs w:val="46"/>
        </w:rPr>
        <w:t>Borah Peak</w:t>
      </w:r>
      <w:r w:rsidR="009F00FB" w:rsidRPr="00F67303">
        <w:rPr>
          <w:rFonts w:ascii="Arial" w:hAnsi="Arial" w:cs="Times"/>
          <w:szCs w:val="46"/>
        </w:rPr>
        <w:t>?</w:t>
      </w:r>
    </w:p>
    <w:p w14:paraId="585E8757" w14:textId="77777777" w:rsidR="00E84E27" w:rsidRPr="00F67303" w:rsidRDefault="00E84E27"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34"/>
        </w:rPr>
        <w:t> </w:t>
      </w:r>
    </w:p>
    <w:p w14:paraId="3D7AEBF9" w14:textId="17F33A26" w:rsidR="00E84E27" w:rsidRPr="00F67303" w:rsidRDefault="00EA7411"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46"/>
        </w:rPr>
        <w:t>19</w:t>
      </w:r>
      <w:r w:rsidR="00E84E27" w:rsidRPr="00F67303">
        <w:rPr>
          <w:rFonts w:ascii="Arial" w:hAnsi="Arial" w:cs="Times"/>
          <w:szCs w:val="46"/>
        </w:rPr>
        <w:t xml:space="preserve"> </w:t>
      </w:r>
      <w:r w:rsidR="009139B0" w:rsidRPr="00F67303">
        <w:rPr>
          <w:rFonts w:ascii="Arial" w:hAnsi="Arial" w:cs="Times"/>
          <w:szCs w:val="46"/>
        </w:rPr>
        <w:t>(</w:t>
      </w:r>
      <w:r w:rsidR="009139B0" w:rsidRPr="00F67303">
        <w:rPr>
          <w:rFonts w:ascii="Arial" w:hAnsi="Arial" w:cs="Times"/>
          <w:sz w:val="20"/>
          <w:szCs w:val="46"/>
        </w:rPr>
        <w:t>2pts</w:t>
      </w:r>
      <w:r w:rsidR="009139B0" w:rsidRPr="00F67303">
        <w:rPr>
          <w:rFonts w:ascii="Arial" w:hAnsi="Arial" w:cs="Times"/>
          <w:szCs w:val="46"/>
        </w:rPr>
        <w:t xml:space="preserve">) </w:t>
      </w:r>
      <w:r w:rsidR="00E84E27" w:rsidRPr="00F67303">
        <w:rPr>
          <w:rFonts w:ascii="Arial" w:hAnsi="Arial" w:cs="Times"/>
          <w:szCs w:val="46"/>
        </w:rPr>
        <w:t>To continue your Idaho adventure</w:t>
      </w:r>
      <w:r w:rsidR="00C9620C" w:rsidRPr="00F67303">
        <w:rPr>
          <w:rFonts w:ascii="Arial" w:hAnsi="Arial" w:cs="Times"/>
          <w:szCs w:val="46"/>
        </w:rPr>
        <w:t>,</w:t>
      </w:r>
      <w:r w:rsidR="00E84E27" w:rsidRPr="00F67303">
        <w:rPr>
          <w:rFonts w:ascii="Arial" w:hAnsi="Arial" w:cs="Times"/>
          <w:szCs w:val="46"/>
        </w:rPr>
        <w:t xml:space="preserve"> </w:t>
      </w:r>
      <w:r w:rsidR="0068097C" w:rsidRPr="00F67303">
        <w:rPr>
          <w:rFonts w:ascii="Arial" w:hAnsi="Arial" w:cs="Times"/>
          <w:szCs w:val="46"/>
        </w:rPr>
        <w:t xml:space="preserve">you </w:t>
      </w:r>
      <w:r w:rsidR="00E84E27" w:rsidRPr="00F67303">
        <w:rPr>
          <w:rFonts w:ascii="Arial" w:hAnsi="Arial" w:cs="Times"/>
          <w:szCs w:val="46"/>
        </w:rPr>
        <w:t xml:space="preserve">must travel </w:t>
      </w:r>
      <w:r w:rsidR="0022393A" w:rsidRPr="00F67303">
        <w:rPr>
          <w:rFonts w:ascii="Arial" w:hAnsi="Arial" w:cs="Times"/>
          <w:szCs w:val="46"/>
        </w:rPr>
        <w:t xml:space="preserve">from Spokane </w:t>
      </w:r>
      <w:r w:rsidR="0068097C" w:rsidRPr="00F67303">
        <w:rPr>
          <w:rFonts w:ascii="Arial" w:hAnsi="Arial" w:cs="Times"/>
          <w:szCs w:val="46"/>
        </w:rPr>
        <w:t xml:space="preserve">in </w:t>
      </w:r>
      <w:r w:rsidR="0022393A" w:rsidRPr="00F67303">
        <w:rPr>
          <w:rFonts w:ascii="Arial" w:hAnsi="Arial" w:cs="Times"/>
          <w:szCs w:val="46"/>
        </w:rPr>
        <w:t>what direction</w:t>
      </w:r>
      <w:r w:rsidR="009139B0" w:rsidRPr="00F67303">
        <w:rPr>
          <w:rFonts w:ascii="Arial" w:hAnsi="Arial" w:cs="Times"/>
          <w:szCs w:val="46"/>
        </w:rPr>
        <w:t xml:space="preserve"> to return to Idaho</w:t>
      </w:r>
      <w:r w:rsidR="0022393A" w:rsidRPr="00F67303">
        <w:rPr>
          <w:rFonts w:ascii="Arial" w:hAnsi="Arial" w:cs="Times"/>
          <w:szCs w:val="46"/>
        </w:rPr>
        <w:t xml:space="preserve">? </w:t>
      </w:r>
      <w:r w:rsidR="007F0AAA" w:rsidRPr="00F67303">
        <w:rPr>
          <w:rFonts w:ascii="Arial" w:hAnsi="Arial" w:cs="Times"/>
          <w:szCs w:val="46"/>
        </w:rPr>
        <w:t>O</w:t>
      </w:r>
      <w:r w:rsidR="00E84E27" w:rsidRPr="00F67303">
        <w:rPr>
          <w:rFonts w:ascii="Arial" w:hAnsi="Arial" w:cs="Times"/>
          <w:szCs w:val="46"/>
        </w:rPr>
        <w:t>n which interstate</w:t>
      </w:r>
      <w:r w:rsidR="009139B0" w:rsidRPr="00F67303">
        <w:rPr>
          <w:rFonts w:ascii="Arial" w:hAnsi="Arial" w:cs="Times"/>
          <w:szCs w:val="46"/>
        </w:rPr>
        <w:t>?</w:t>
      </w:r>
    </w:p>
    <w:p w14:paraId="2FBB815B" w14:textId="77777777" w:rsidR="009139B0" w:rsidRPr="00F67303" w:rsidRDefault="009139B0" w:rsidP="004119DC">
      <w:pPr>
        <w:widowControl w:val="0"/>
        <w:autoSpaceDE w:val="0"/>
        <w:autoSpaceDN w:val="0"/>
        <w:adjustRightInd w:val="0"/>
        <w:ind w:left="360" w:hanging="360"/>
        <w:rPr>
          <w:rFonts w:ascii="Arial" w:hAnsi="Arial" w:cs="Times"/>
          <w:szCs w:val="34"/>
        </w:rPr>
      </w:pPr>
    </w:p>
    <w:p w14:paraId="475E47FD" w14:textId="690A8CB5" w:rsidR="00E84E27" w:rsidRPr="00F67303" w:rsidRDefault="00EA7411"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46"/>
        </w:rPr>
        <w:t>20</w:t>
      </w:r>
      <w:r w:rsidR="00E84E27" w:rsidRPr="00F67303">
        <w:rPr>
          <w:rFonts w:ascii="Arial" w:hAnsi="Arial" w:cs="Times"/>
          <w:szCs w:val="46"/>
        </w:rPr>
        <w:t xml:space="preserve"> At exit twelve what city are you in?</w:t>
      </w:r>
    </w:p>
    <w:p w14:paraId="06FC9D24" w14:textId="77777777" w:rsidR="00E84E27" w:rsidRPr="00F67303" w:rsidRDefault="00E84E27"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34"/>
        </w:rPr>
        <w:t> </w:t>
      </w:r>
    </w:p>
    <w:p w14:paraId="24251498" w14:textId="77777777" w:rsidR="00E84E27" w:rsidRPr="00F67303" w:rsidRDefault="00EA7411"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46"/>
        </w:rPr>
        <w:t>21</w:t>
      </w:r>
      <w:r w:rsidR="009139B0" w:rsidRPr="00F67303">
        <w:rPr>
          <w:rFonts w:ascii="Arial" w:hAnsi="Arial" w:cs="Times"/>
          <w:szCs w:val="46"/>
        </w:rPr>
        <w:t>a</w:t>
      </w:r>
      <w:r w:rsidR="00E84E27" w:rsidRPr="00F67303">
        <w:rPr>
          <w:rFonts w:ascii="Arial" w:hAnsi="Arial" w:cs="Times"/>
          <w:szCs w:val="46"/>
        </w:rPr>
        <w:t xml:space="preserve"> </w:t>
      </w:r>
      <w:proofErr w:type="gramStart"/>
      <w:r w:rsidR="00E84E27" w:rsidRPr="00F67303">
        <w:rPr>
          <w:rFonts w:ascii="Arial" w:hAnsi="Arial" w:cs="Times"/>
          <w:szCs w:val="46"/>
        </w:rPr>
        <w:t>What</w:t>
      </w:r>
      <w:proofErr w:type="gramEnd"/>
      <w:r w:rsidR="00E84E27" w:rsidRPr="00F67303">
        <w:rPr>
          <w:rFonts w:ascii="Arial" w:hAnsi="Arial" w:cs="Times"/>
          <w:szCs w:val="46"/>
        </w:rPr>
        <w:t xml:space="preserve"> is the name of the peak closest to this city?</w:t>
      </w:r>
    </w:p>
    <w:p w14:paraId="3D93CCA2" w14:textId="77777777" w:rsidR="009139B0" w:rsidRPr="00F67303" w:rsidRDefault="00EA7411" w:rsidP="004119DC">
      <w:pPr>
        <w:widowControl w:val="0"/>
        <w:autoSpaceDE w:val="0"/>
        <w:autoSpaceDN w:val="0"/>
        <w:adjustRightInd w:val="0"/>
        <w:ind w:left="360" w:hanging="360"/>
        <w:rPr>
          <w:rFonts w:ascii="Arial" w:hAnsi="Arial" w:cs="Times"/>
          <w:szCs w:val="34"/>
        </w:rPr>
      </w:pPr>
      <w:r w:rsidRPr="00F67303">
        <w:rPr>
          <w:rFonts w:ascii="Arial" w:hAnsi="Arial" w:cs="Times"/>
          <w:szCs w:val="34"/>
        </w:rPr>
        <w:t>21</w:t>
      </w:r>
      <w:r w:rsidR="009139B0" w:rsidRPr="00F67303">
        <w:rPr>
          <w:rFonts w:ascii="Arial" w:hAnsi="Arial" w:cs="Times"/>
          <w:szCs w:val="34"/>
        </w:rPr>
        <w:t xml:space="preserve">b. </w:t>
      </w:r>
      <w:proofErr w:type="gramStart"/>
      <w:r w:rsidR="009139B0" w:rsidRPr="00F67303">
        <w:rPr>
          <w:rFonts w:ascii="Arial" w:hAnsi="Arial" w:cs="Times"/>
          <w:szCs w:val="34"/>
        </w:rPr>
        <w:t>What</w:t>
      </w:r>
      <w:proofErr w:type="gramEnd"/>
      <w:r w:rsidR="009139B0" w:rsidRPr="00F67303">
        <w:rPr>
          <w:rFonts w:ascii="Arial" w:hAnsi="Arial" w:cs="Times"/>
          <w:szCs w:val="34"/>
        </w:rPr>
        <w:t xml:space="preserve"> is the height of this peak?</w:t>
      </w:r>
    </w:p>
    <w:p w14:paraId="6A1E2C47" w14:textId="77777777" w:rsidR="00E84E27" w:rsidRPr="00F67303" w:rsidRDefault="00E84E27" w:rsidP="004119DC">
      <w:pPr>
        <w:widowControl w:val="0"/>
        <w:autoSpaceDE w:val="0"/>
        <w:autoSpaceDN w:val="0"/>
        <w:adjustRightInd w:val="0"/>
        <w:ind w:left="360" w:hanging="360"/>
        <w:rPr>
          <w:rFonts w:ascii="Arial" w:hAnsi="Arial" w:cs="Times New Roman"/>
          <w:szCs w:val="32"/>
        </w:rPr>
      </w:pPr>
    </w:p>
    <w:p w14:paraId="2295A04C" w14:textId="7CFEEEDB" w:rsidR="00E84E27" w:rsidRPr="00F67303" w:rsidRDefault="0022393A"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46"/>
        </w:rPr>
        <w:t>2</w:t>
      </w:r>
      <w:r w:rsidR="00EA7411" w:rsidRPr="00F67303">
        <w:rPr>
          <w:rFonts w:ascii="Arial" w:hAnsi="Arial" w:cs="Times"/>
          <w:szCs w:val="46"/>
        </w:rPr>
        <w:t>2</w:t>
      </w:r>
      <w:r w:rsidR="009139B0" w:rsidRPr="00F67303">
        <w:rPr>
          <w:rFonts w:ascii="Arial" w:hAnsi="Arial" w:cs="Times"/>
          <w:szCs w:val="46"/>
        </w:rPr>
        <w:t>.</w:t>
      </w:r>
      <w:r w:rsidR="00E84E27" w:rsidRPr="00F67303">
        <w:rPr>
          <w:rFonts w:ascii="Arial" w:hAnsi="Arial" w:cs="Times"/>
          <w:szCs w:val="46"/>
        </w:rPr>
        <w:t xml:space="preserve"> </w:t>
      </w:r>
      <w:r w:rsidR="009F00FB" w:rsidRPr="00F67303">
        <w:rPr>
          <w:rFonts w:ascii="Arial" w:hAnsi="Arial" w:cs="Times"/>
          <w:szCs w:val="46"/>
        </w:rPr>
        <w:t xml:space="preserve">Starting at Plummer what is the special designation for </w:t>
      </w:r>
      <w:r w:rsidR="00263126" w:rsidRPr="00F67303">
        <w:rPr>
          <w:rFonts w:ascii="Arial" w:hAnsi="Arial" w:cs="Times"/>
          <w:szCs w:val="46"/>
        </w:rPr>
        <w:t xml:space="preserve">US </w:t>
      </w:r>
      <w:r w:rsidR="009F00FB" w:rsidRPr="00F67303">
        <w:rPr>
          <w:rFonts w:ascii="Arial" w:hAnsi="Arial" w:cs="Times"/>
          <w:szCs w:val="46"/>
        </w:rPr>
        <w:t>95 south</w:t>
      </w:r>
      <w:r w:rsidR="00961AD3" w:rsidRPr="00F67303">
        <w:rPr>
          <w:rFonts w:ascii="Arial" w:hAnsi="Arial" w:cs="Times"/>
          <w:szCs w:val="46"/>
        </w:rPr>
        <w:t xml:space="preserve"> as you travel to Banks</w:t>
      </w:r>
      <w:r w:rsidR="00DE725F" w:rsidRPr="00F67303">
        <w:rPr>
          <w:rFonts w:ascii="Arial" w:hAnsi="Arial" w:cs="Times"/>
          <w:szCs w:val="46"/>
        </w:rPr>
        <w:t xml:space="preserve"> ID</w:t>
      </w:r>
      <w:r w:rsidR="00961AD3" w:rsidRPr="00F67303">
        <w:rPr>
          <w:rFonts w:ascii="Arial" w:hAnsi="Arial" w:cs="Times"/>
          <w:szCs w:val="46"/>
        </w:rPr>
        <w:t>.</w:t>
      </w:r>
    </w:p>
    <w:p w14:paraId="61334ACA" w14:textId="77777777" w:rsidR="00E84E27" w:rsidRPr="00F67303" w:rsidRDefault="00E84E27"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34"/>
        </w:rPr>
        <w:t> </w:t>
      </w:r>
    </w:p>
    <w:p w14:paraId="07C916A8" w14:textId="54C4F1D7" w:rsidR="00E84E27" w:rsidRPr="00F67303" w:rsidRDefault="0022393A"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46"/>
        </w:rPr>
        <w:t>2</w:t>
      </w:r>
      <w:r w:rsidR="00EA7411" w:rsidRPr="00F67303">
        <w:rPr>
          <w:rFonts w:ascii="Arial" w:hAnsi="Arial" w:cs="Times"/>
          <w:szCs w:val="46"/>
        </w:rPr>
        <w:t>3</w:t>
      </w:r>
      <w:r w:rsidR="00DD027C" w:rsidRPr="00F67303">
        <w:rPr>
          <w:rFonts w:ascii="Arial" w:hAnsi="Arial" w:cs="Times"/>
          <w:szCs w:val="46"/>
        </w:rPr>
        <w:t xml:space="preserve">. </w:t>
      </w:r>
      <w:r w:rsidR="00961AD3" w:rsidRPr="00F67303">
        <w:rPr>
          <w:rFonts w:ascii="Arial" w:hAnsi="Arial" w:cs="Times"/>
          <w:szCs w:val="46"/>
        </w:rPr>
        <w:t>To reach Banks I</w:t>
      </w:r>
      <w:r w:rsidR="00DE725F" w:rsidRPr="00F67303">
        <w:rPr>
          <w:rFonts w:ascii="Arial" w:hAnsi="Arial" w:cs="Times"/>
          <w:szCs w:val="46"/>
        </w:rPr>
        <w:t>D,</w:t>
      </w:r>
      <w:r w:rsidR="00961AD3" w:rsidRPr="00F67303">
        <w:rPr>
          <w:rFonts w:ascii="Arial" w:hAnsi="Arial" w:cs="Times"/>
          <w:szCs w:val="46"/>
        </w:rPr>
        <w:t xml:space="preserve"> you </w:t>
      </w:r>
      <w:r w:rsidR="004119DC" w:rsidRPr="00F67303">
        <w:rPr>
          <w:rFonts w:ascii="Arial" w:hAnsi="Arial" w:cs="Times"/>
          <w:szCs w:val="46"/>
        </w:rPr>
        <w:t>turn off</w:t>
      </w:r>
      <w:r w:rsidR="00961AD3" w:rsidRPr="00F67303">
        <w:rPr>
          <w:rFonts w:ascii="Arial" w:hAnsi="Arial" w:cs="Times"/>
          <w:szCs w:val="46"/>
        </w:rPr>
        <w:t xml:space="preserve"> </w:t>
      </w:r>
      <w:r w:rsidR="00263126" w:rsidRPr="00F67303">
        <w:rPr>
          <w:rFonts w:ascii="Arial" w:hAnsi="Arial" w:cs="Times"/>
          <w:szCs w:val="46"/>
        </w:rPr>
        <w:t>US</w:t>
      </w:r>
      <w:r w:rsidR="00961AD3" w:rsidRPr="00F67303">
        <w:rPr>
          <w:rFonts w:ascii="Arial" w:hAnsi="Arial" w:cs="Times"/>
          <w:szCs w:val="46"/>
        </w:rPr>
        <w:t xml:space="preserve">-95 </w:t>
      </w:r>
      <w:r w:rsidR="004119DC" w:rsidRPr="00F67303">
        <w:rPr>
          <w:rFonts w:ascii="Arial" w:hAnsi="Arial" w:cs="Times"/>
          <w:szCs w:val="46"/>
        </w:rPr>
        <w:t>onto</w:t>
      </w:r>
      <w:r w:rsidR="00961AD3" w:rsidRPr="00F67303">
        <w:rPr>
          <w:rFonts w:ascii="Arial" w:hAnsi="Arial" w:cs="Times"/>
          <w:szCs w:val="46"/>
        </w:rPr>
        <w:t xml:space="preserve"> what road?</w:t>
      </w:r>
    </w:p>
    <w:p w14:paraId="4876D464" w14:textId="77777777" w:rsidR="00E84E27" w:rsidRPr="00F67303" w:rsidRDefault="00E84E27"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34"/>
        </w:rPr>
        <w:t> </w:t>
      </w:r>
    </w:p>
    <w:p w14:paraId="11BEE45C" w14:textId="77965377" w:rsidR="00E84E27" w:rsidRPr="00F67303" w:rsidRDefault="008607F8"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2</w:t>
      </w:r>
      <w:r w:rsidR="00EA7411" w:rsidRPr="00F67303">
        <w:rPr>
          <w:rFonts w:ascii="Arial" w:hAnsi="Arial" w:cs="Times"/>
          <w:szCs w:val="46"/>
        </w:rPr>
        <w:t>4</w:t>
      </w:r>
      <w:r w:rsidR="00DD027C" w:rsidRPr="00F67303">
        <w:rPr>
          <w:rFonts w:ascii="Arial" w:hAnsi="Arial" w:cs="Times"/>
          <w:szCs w:val="46"/>
        </w:rPr>
        <w:t>.</w:t>
      </w:r>
      <w:r w:rsidR="00E84E27" w:rsidRPr="00F67303">
        <w:rPr>
          <w:rFonts w:ascii="Arial" w:hAnsi="Arial" w:cs="Times"/>
          <w:szCs w:val="46"/>
        </w:rPr>
        <w:t xml:space="preserve"> </w:t>
      </w:r>
      <w:r w:rsidR="00961AD3" w:rsidRPr="00F67303">
        <w:rPr>
          <w:rFonts w:ascii="Arial" w:hAnsi="Arial" w:cs="Times"/>
          <w:szCs w:val="46"/>
        </w:rPr>
        <w:t xml:space="preserve">(3pts) </w:t>
      </w:r>
      <w:r w:rsidR="00E84E27" w:rsidRPr="00F67303">
        <w:rPr>
          <w:rFonts w:ascii="Arial" w:hAnsi="Arial" w:cs="Times"/>
          <w:szCs w:val="46"/>
        </w:rPr>
        <w:t xml:space="preserve">Directly west of Federal Road 95 </w:t>
      </w:r>
      <w:r w:rsidRPr="00F67303">
        <w:rPr>
          <w:rFonts w:ascii="Arial" w:hAnsi="Arial" w:cs="Times"/>
          <w:szCs w:val="46"/>
        </w:rPr>
        <w:t xml:space="preserve">find the </w:t>
      </w:r>
      <w:r w:rsidR="00961AD3" w:rsidRPr="00F67303">
        <w:rPr>
          <w:rFonts w:ascii="Arial" w:hAnsi="Arial" w:cs="Times"/>
          <w:szCs w:val="46"/>
        </w:rPr>
        <w:t xml:space="preserve">red </w:t>
      </w:r>
      <w:r w:rsidRPr="00F67303">
        <w:rPr>
          <w:rFonts w:ascii="Arial" w:hAnsi="Arial" w:cs="Times"/>
          <w:szCs w:val="46"/>
        </w:rPr>
        <w:t xml:space="preserve">TTT’s between </w:t>
      </w:r>
      <w:r w:rsidR="00961AD3" w:rsidRPr="00F67303">
        <w:rPr>
          <w:rFonts w:ascii="Arial" w:hAnsi="Arial" w:cs="Times"/>
          <w:szCs w:val="46"/>
        </w:rPr>
        <w:t>Oregon and Idaho</w:t>
      </w:r>
      <w:r w:rsidRPr="00F67303">
        <w:rPr>
          <w:rFonts w:ascii="Arial" w:hAnsi="Arial" w:cs="Times"/>
          <w:szCs w:val="46"/>
        </w:rPr>
        <w:t>.</w:t>
      </w:r>
      <w:r w:rsidR="00961AD3" w:rsidRPr="00F67303">
        <w:rPr>
          <w:rFonts w:ascii="Arial" w:hAnsi="Arial" w:cs="Times"/>
          <w:szCs w:val="46"/>
        </w:rPr>
        <w:t xml:space="preserve"> </w:t>
      </w:r>
      <w:r w:rsidR="004119DC" w:rsidRPr="00F67303">
        <w:rPr>
          <w:rFonts w:ascii="Arial" w:hAnsi="Arial" w:cs="Times"/>
          <w:szCs w:val="46"/>
        </w:rPr>
        <w:t xml:space="preserve">Look between the towns of White Bird and Riggins.  </w:t>
      </w:r>
      <w:r w:rsidR="00961AD3" w:rsidRPr="00F67303">
        <w:rPr>
          <w:rFonts w:ascii="Arial" w:hAnsi="Arial" w:cs="Times"/>
          <w:szCs w:val="46"/>
        </w:rPr>
        <w:t>They indicate a time zone change between</w:t>
      </w:r>
      <w:r w:rsidRPr="00F67303">
        <w:rPr>
          <w:rFonts w:ascii="Arial" w:hAnsi="Arial" w:cs="Times"/>
          <w:szCs w:val="46"/>
        </w:rPr>
        <w:t xml:space="preserve"> </w:t>
      </w:r>
      <w:r w:rsidR="00961AD3" w:rsidRPr="00F67303">
        <w:rPr>
          <w:rFonts w:ascii="Arial" w:hAnsi="Arial" w:cs="Times"/>
          <w:szCs w:val="46"/>
        </w:rPr>
        <w:t>what two time zones? In which time zone is Banks Idaho located?</w:t>
      </w:r>
    </w:p>
    <w:p w14:paraId="634B63B4" w14:textId="77777777" w:rsidR="00E84E27" w:rsidRPr="00F67303" w:rsidRDefault="00E84E27"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34"/>
        </w:rPr>
        <w:t> </w:t>
      </w:r>
    </w:p>
    <w:p w14:paraId="5E3CD8C4" w14:textId="77777777" w:rsidR="008607F8" w:rsidRPr="00F67303" w:rsidRDefault="00E84E27" w:rsidP="004119DC">
      <w:pPr>
        <w:widowControl w:val="0"/>
        <w:autoSpaceDE w:val="0"/>
        <w:autoSpaceDN w:val="0"/>
        <w:adjustRightInd w:val="0"/>
        <w:ind w:left="360" w:hanging="360"/>
        <w:rPr>
          <w:rFonts w:ascii="Arial" w:hAnsi="Arial" w:cs="Times"/>
          <w:szCs w:val="46"/>
        </w:rPr>
      </w:pPr>
      <w:r w:rsidRPr="00F67303">
        <w:rPr>
          <w:rFonts w:ascii="Arial" w:hAnsi="Arial" w:cs="Times"/>
          <w:szCs w:val="46"/>
        </w:rPr>
        <w:t>2</w:t>
      </w:r>
      <w:r w:rsidR="00EA7411" w:rsidRPr="00F67303">
        <w:rPr>
          <w:rFonts w:ascii="Arial" w:hAnsi="Arial" w:cs="Times"/>
          <w:szCs w:val="46"/>
        </w:rPr>
        <w:t>5</w:t>
      </w:r>
      <w:r w:rsidR="00DD027C" w:rsidRPr="00F67303">
        <w:rPr>
          <w:rFonts w:ascii="Arial" w:hAnsi="Arial" w:cs="Times"/>
          <w:szCs w:val="46"/>
        </w:rPr>
        <w:t>.</w:t>
      </w:r>
      <w:r w:rsidRPr="00F67303">
        <w:rPr>
          <w:rFonts w:ascii="Arial" w:hAnsi="Arial" w:cs="Times"/>
          <w:szCs w:val="46"/>
        </w:rPr>
        <w:t xml:space="preserve"> </w:t>
      </w:r>
      <w:r w:rsidR="00DD027C" w:rsidRPr="00F67303">
        <w:rPr>
          <w:rFonts w:ascii="Arial" w:hAnsi="Arial" w:cs="Times"/>
          <w:szCs w:val="46"/>
        </w:rPr>
        <w:t>From Banks</w:t>
      </w:r>
      <w:r w:rsidRPr="00F67303">
        <w:rPr>
          <w:rFonts w:ascii="Arial" w:hAnsi="Arial" w:cs="Times"/>
          <w:szCs w:val="46"/>
        </w:rPr>
        <w:t xml:space="preserve"> you head back into Boise traveling in which direction?</w:t>
      </w:r>
    </w:p>
    <w:p w14:paraId="5F54B204" w14:textId="77777777" w:rsidR="008607F8" w:rsidRPr="00F67303" w:rsidRDefault="008607F8" w:rsidP="004119DC">
      <w:pPr>
        <w:widowControl w:val="0"/>
        <w:autoSpaceDE w:val="0"/>
        <w:autoSpaceDN w:val="0"/>
        <w:adjustRightInd w:val="0"/>
        <w:ind w:left="360" w:hanging="360"/>
        <w:rPr>
          <w:rFonts w:ascii="Arial" w:hAnsi="Arial" w:cs="Times"/>
          <w:szCs w:val="46"/>
        </w:rPr>
      </w:pPr>
    </w:p>
    <w:p w14:paraId="4F3E22FC" w14:textId="4B87FB3C" w:rsidR="00E84E27" w:rsidRPr="00F67303" w:rsidRDefault="008607F8"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46"/>
        </w:rPr>
        <w:t>2</w:t>
      </w:r>
      <w:r w:rsidR="00EA7411" w:rsidRPr="00F67303">
        <w:rPr>
          <w:rFonts w:ascii="Arial" w:hAnsi="Arial" w:cs="Times"/>
          <w:szCs w:val="46"/>
        </w:rPr>
        <w:t>6</w:t>
      </w:r>
      <w:r w:rsidRPr="00F67303">
        <w:rPr>
          <w:rFonts w:ascii="Arial" w:hAnsi="Arial" w:cs="Times"/>
          <w:szCs w:val="46"/>
        </w:rPr>
        <w:t xml:space="preserve">. </w:t>
      </w:r>
      <w:r w:rsidR="00EA7411" w:rsidRPr="00F67303">
        <w:rPr>
          <w:rFonts w:ascii="Arial" w:hAnsi="Arial" w:cs="Times"/>
          <w:szCs w:val="46"/>
        </w:rPr>
        <w:t xml:space="preserve">(2pts) </w:t>
      </w:r>
      <w:r w:rsidR="00263126" w:rsidRPr="00F67303">
        <w:rPr>
          <w:rFonts w:ascii="Arial" w:hAnsi="Arial" w:cs="Times"/>
          <w:szCs w:val="46"/>
        </w:rPr>
        <w:t>I-</w:t>
      </w:r>
      <w:r w:rsidRPr="00F67303">
        <w:rPr>
          <w:rFonts w:ascii="Arial" w:hAnsi="Arial" w:cs="Times"/>
          <w:szCs w:val="46"/>
        </w:rPr>
        <w:t xml:space="preserve">15 </w:t>
      </w:r>
      <w:r w:rsidR="00263126" w:rsidRPr="00F67303">
        <w:rPr>
          <w:rFonts w:ascii="Arial" w:hAnsi="Arial" w:cs="Times"/>
          <w:szCs w:val="46"/>
        </w:rPr>
        <w:t xml:space="preserve">runs </w:t>
      </w:r>
      <w:r w:rsidRPr="00F67303">
        <w:rPr>
          <w:rFonts w:ascii="Arial" w:hAnsi="Arial" w:cs="Times"/>
          <w:szCs w:val="46"/>
        </w:rPr>
        <w:t xml:space="preserve">northward </w:t>
      </w:r>
      <w:r w:rsidR="00EA7411" w:rsidRPr="00F67303">
        <w:rPr>
          <w:rFonts w:ascii="Arial" w:hAnsi="Arial" w:cs="Times"/>
          <w:szCs w:val="46"/>
        </w:rPr>
        <w:t xml:space="preserve">into </w:t>
      </w:r>
      <w:r w:rsidR="00263126" w:rsidRPr="00F67303">
        <w:rPr>
          <w:rFonts w:ascii="Arial" w:hAnsi="Arial" w:cs="Times"/>
          <w:szCs w:val="46"/>
        </w:rPr>
        <w:t xml:space="preserve">Montana </w:t>
      </w:r>
      <w:r w:rsidR="00EA7411" w:rsidRPr="00F67303">
        <w:rPr>
          <w:rFonts w:ascii="Arial" w:hAnsi="Arial" w:cs="Times"/>
          <w:szCs w:val="46"/>
        </w:rPr>
        <w:t>where it</w:t>
      </w:r>
      <w:r w:rsidRPr="00F67303">
        <w:rPr>
          <w:rFonts w:ascii="Arial" w:hAnsi="Arial" w:cs="Times"/>
          <w:szCs w:val="46"/>
        </w:rPr>
        <w:t xml:space="preserve"> intersect</w:t>
      </w:r>
      <w:r w:rsidR="00EA7411" w:rsidRPr="00F67303">
        <w:rPr>
          <w:rFonts w:ascii="Arial" w:hAnsi="Arial" w:cs="Times"/>
          <w:szCs w:val="46"/>
        </w:rPr>
        <w:t>s</w:t>
      </w:r>
      <w:r w:rsidRPr="00F67303">
        <w:rPr>
          <w:rFonts w:ascii="Arial" w:hAnsi="Arial" w:cs="Times"/>
          <w:szCs w:val="46"/>
        </w:rPr>
        <w:t xml:space="preserve"> with what major east west highway? At what city?</w:t>
      </w:r>
    </w:p>
    <w:p w14:paraId="1DD10E17" w14:textId="77777777" w:rsidR="00E84E27" w:rsidRPr="00F67303" w:rsidRDefault="00E84E27"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34"/>
        </w:rPr>
        <w:t> </w:t>
      </w:r>
    </w:p>
    <w:p w14:paraId="78165B73" w14:textId="77777777" w:rsidR="00E84E27" w:rsidRPr="00F67303" w:rsidRDefault="00E84E27" w:rsidP="004119DC">
      <w:pPr>
        <w:widowControl w:val="0"/>
        <w:autoSpaceDE w:val="0"/>
        <w:autoSpaceDN w:val="0"/>
        <w:adjustRightInd w:val="0"/>
        <w:ind w:left="360" w:hanging="360"/>
        <w:rPr>
          <w:rFonts w:ascii="Arial" w:hAnsi="Arial" w:cs="Times New Roman"/>
          <w:szCs w:val="32"/>
        </w:rPr>
      </w:pPr>
      <w:r w:rsidRPr="00F67303">
        <w:rPr>
          <w:rFonts w:ascii="Arial" w:hAnsi="Arial" w:cs="Times"/>
          <w:szCs w:val="46"/>
        </w:rPr>
        <w:t xml:space="preserve">You will be visiting the University of Boise campus (see </w:t>
      </w:r>
      <w:r w:rsidRPr="00F67303">
        <w:rPr>
          <w:rFonts w:ascii="Arial" w:hAnsi="Arial" w:cs="Times"/>
          <w:b/>
          <w:bCs/>
          <w:szCs w:val="46"/>
        </w:rPr>
        <w:t xml:space="preserve">aerial satellite </w:t>
      </w:r>
      <w:r w:rsidRPr="00F67303">
        <w:rPr>
          <w:rFonts w:ascii="Arial" w:hAnsi="Arial" w:cs="Times"/>
          <w:szCs w:val="46"/>
        </w:rPr>
        <w:t>view)</w:t>
      </w:r>
    </w:p>
    <w:p w14:paraId="0CBF357B" w14:textId="77777777" w:rsidR="00BF11FA" w:rsidRPr="00F67303" w:rsidRDefault="00BF11FA" w:rsidP="004119DC">
      <w:pPr>
        <w:widowControl w:val="0"/>
        <w:autoSpaceDE w:val="0"/>
        <w:autoSpaceDN w:val="0"/>
        <w:adjustRightInd w:val="0"/>
        <w:ind w:left="360" w:hanging="360"/>
        <w:rPr>
          <w:rFonts w:ascii="Arial" w:hAnsi="Arial" w:cs="Times New Roman"/>
          <w:szCs w:val="32"/>
        </w:rPr>
      </w:pPr>
    </w:p>
    <w:p w14:paraId="1E7355F9" w14:textId="77777777" w:rsidR="003F1E2C" w:rsidRPr="00F67303" w:rsidRDefault="00BF11FA" w:rsidP="004119DC">
      <w:pPr>
        <w:widowControl w:val="0"/>
        <w:autoSpaceDE w:val="0"/>
        <w:autoSpaceDN w:val="0"/>
        <w:adjustRightInd w:val="0"/>
        <w:ind w:left="360" w:hanging="360"/>
        <w:rPr>
          <w:rFonts w:ascii="Arial" w:hAnsi="Arial" w:cs="Times New Roman"/>
          <w:szCs w:val="32"/>
        </w:rPr>
      </w:pPr>
      <w:r w:rsidRPr="00F67303">
        <w:rPr>
          <w:rFonts w:ascii="Arial" w:hAnsi="Arial" w:cs="Times New Roman"/>
          <w:szCs w:val="32"/>
        </w:rPr>
        <w:t>27. What highway runs N</w:t>
      </w:r>
      <w:r w:rsidR="003F1E2C" w:rsidRPr="00F67303">
        <w:rPr>
          <w:rFonts w:ascii="Arial" w:hAnsi="Arial" w:cs="Times New Roman"/>
          <w:szCs w:val="32"/>
        </w:rPr>
        <w:t>orth</w:t>
      </w:r>
      <w:r w:rsidR="002C10B8" w:rsidRPr="00F67303">
        <w:rPr>
          <w:rFonts w:ascii="Arial" w:hAnsi="Arial" w:cs="Times New Roman"/>
          <w:szCs w:val="32"/>
        </w:rPr>
        <w:t>-</w:t>
      </w:r>
      <w:r w:rsidRPr="00F67303">
        <w:rPr>
          <w:rFonts w:ascii="Arial" w:hAnsi="Arial" w:cs="Times New Roman"/>
          <w:szCs w:val="32"/>
        </w:rPr>
        <w:t>S</w:t>
      </w:r>
      <w:r w:rsidR="003F1E2C" w:rsidRPr="00F67303">
        <w:rPr>
          <w:rFonts w:ascii="Arial" w:hAnsi="Arial" w:cs="Times New Roman"/>
          <w:szCs w:val="32"/>
        </w:rPr>
        <w:t>outh</w:t>
      </w:r>
      <w:r w:rsidRPr="00F67303">
        <w:rPr>
          <w:rFonts w:ascii="Arial" w:hAnsi="Arial" w:cs="Times New Roman"/>
          <w:szCs w:val="32"/>
        </w:rPr>
        <w:t xml:space="preserve"> </w:t>
      </w:r>
      <w:r w:rsidR="002C10B8" w:rsidRPr="00F67303">
        <w:rPr>
          <w:rFonts w:ascii="Arial" w:hAnsi="Arial" w:cs="Times New Roman"/>
          <w:szCs w:val="32"/>
        </w:rPr>
        <w:t xml:space="preserve">just to the </w:t>
      </w:r>
      <w:r w:rsidR="003F1E2C" w:rsidRPr="00F67303">
        <w:rPr>
          <w:rFonts w:ascii="Arial" w:hAnsi="Arial" w:cs="Times New Roman"/>
          <w:szCs w:val="32"/>
        </w:rPr>
        <w:t>east of</w:t>
      </w:r>
      <w:r w:rsidRPr="00F67303">
        <w:rPr>
          <w:rFonts w:ascii="Arial" w:hAnsi="Arial" w:cs="Times New Roman"/>
          <w:szCs w:val="32"/>
        </w:rPr>
        <w:t xml:space="preserve"> campus?</w:t>
      </w:r>
    </w:p>
    <w:p w14:paraId="49B60454" w14:textId="77777777" w:rsidR="003F1E2C" w:rsidRPr="00F67303" w:rsidRDefault="003F1E2C" w:rsidP="004119DC">
      <w:pPr>
        <w:widowControl w:val="0"/>
        <w:autoSpaceDE w:val="0"/>
        <w:autoSpaceDN w:val="0"/>
        <w:adjustRightInd w:val="0"/>
        <w:ind w:left="360" w:hanging="360"/>
        <w:rPr>
          <w:rFonts w:ascii="Arial" w:hAnsi="Arial" w:cs="Times New Roman"/>
          <w:szCs w:val="32"/>
        </w:rPr>
      </w:pPr>
    </w:p>
    <w:p w14:paraId="66D0E04E" w14:textId="77777777" w:rsidR="003F1E2C" w:rsidRPr="00F67303" w:rsidRDefault="003F1E2C" w:rsidP="004119DC">
      <w:pPr>
        <w:widowControl w:val="0"/>
        <w:autoSpaceDE w:val="0"/>
        <w:autoSpaceDN w:val="0"/>
        <w:adjustRightInd w:val="0"/>
        <w:ind w:left="360" w:hanging="360"/>
        <w:rPr>
          <w:rFonts w:ascii="Arial" w:hAnsi="Arial" w:cs="Times New Roman"/>
          <w:szCs w:val="32"/>
        </w:rPr>
      </w:pPr>
      <w:r w:rsidRPr="00F67303">
        <w:rPr>
          <w:rFonts w:ascii="Arial" w:hAnsi="Arial" w:cs="Times New Roman"/>
          <w:szCs w:val="32"/>
        </w:rPr>
        <w:t>28. What is another name for this highway</w:t>
      </w:r>
      <w:r w:rsidR="002C10B8" w:rsidRPr="00F67303">
        <w:rPr>
          <w:rFonts w:ascii="Arial" w:hAnsi="Arial" w:cs="Times New Roman"/>
          <w:szCs w:val="32"/>
        </w:rPr>
        <w:t>?</w:t>
      </w:r>
    </w:p>
    <w:p w14:paraId="763A0FB6" w14:textId="77777777" w:rsidR="003F1E2C" w:rsidRPr="00F67303" w:rsidRDefault="003F1E2C" w:rsidP="004119DC">
      <w:pPr>
        <w:widowControl w:val="0"/>
        <w:autoSpaceDE w:val="0"/>
        <w:autoSpaceDN w:val="0"/>
        <w:adjustRightInd w:val="0"/>
        <w:ind w:left="360" w:hanging="360"/>
        <w:rPr>
          <w:rFonts w:ascii="Arial" w:hAnsi="Arial" w:cs="Times New Roman"/>
          <w:szCs w:val="32"/>
        </w:rPr>
      </w:pPr>
    </w:p>
    <w:p w14:paraId="2C79B13B" w14:textId="2CADC92A" w:rsidR="00BF11FA" w:rsidRPr="00F67303" w:rsidRDefault="003F1E2C" w:rsidP="004119DC">
      <w:pPr>
        <w:widowControl w:val="0"/>
        <w:autoSpaceDE w:val="0"/>
        <w:autoSpaceDN w:val="0"/>
        <w:adjustRightInd w:val="0"/>
        <w:ind w:left="360" w:hanging="360"/>
        <w:rPr>
          <w:rFonts w:ascii="Arial" w:hAnsi="Arial" w:cs="Times New Roman"/>
          <w:szCs w:val="32"/>
        </w:rPr>
      </w:pPr>
      <w:r w:rsidRPr="00F67303">
        <w:rPr>
          <w:rFonts w:ascii="Arial" w:hAnsi="Arial" w:cs="Times New Roman"/>
          <w:szCs w:val="32"/>
        </w:rPr>
        <w:t xml:space="preserve">29. </w:t>
      </w:r>
      <w:r w:rsidR="00AB2306" w:rsidRPr="00F67303">
        <w:rPr>
          <w:rFonts w:ascii="Arial" w:hAnsi="Arial" w:cs="Times"/>
          <w:szCs w:val="46"/>
        </w:rPr>
        <w:t>(</w:t>
      </w:r>
      <w:r w:rsidR="00AB2306" w:rsidRPr="00F67303">
        <w:rPr>
          <w:rFonts w:ascii="Arial" w:hAnsi="Arial" w:cs="Times"/>
          <w:sz w:val="20"/>
          <w:szCs w:val="46"/>
        </w:rPr>
        <w:t>2pts</w:t>
      </w:r>
      <w:r w:rsidR="00AB2306" w:rsidRPr="00F67303">
        <w:rPr>
          <w:rFonts w:ascii="Arial" w:hAnsi="Arial" w:cs="Times"/>
          <w:szCs w:val="46"/>
        </w:rPr>
        <w:t xml:space="preserve">) </w:t>
      </w:r>
      <w:proofErr w:type="gramStart"/>
      <w:r w:rsidR="00AB2306" w:rsidRPr="00F67303">
        <w:rPr>
          <w:rFonts w:ascii="Arial" w:hAnsi="Arial" w:cs="Times New Roman"/>
          <w:szCs w:val="32"/>
        </w:rPr>
        <w:t>Look</w:t>
      </w:r>
      <w:proofErr w:type="gramEnd"/>
      <w:r w:rsidR="00AB2306" w:rsidRPr="00F67303">
        <w:rPr>
          <w:rFonts w:ascii="Arial" w:hAnsi="Arial" w:cs="Times New Roman"/>
          <w:szCs w:val="32"/>
        </w:rPr>
        <w:t xml:space="preserve"> at the tree shadows next to parking lot G12. Where do these sh</w:t>
      </w:r>
      <w:r w:rsidR="002C10B8" w:rsidRPr="00F67303">
        <w:rPr>
          <w:rFonts w:ascii="Arial" w:hAnsi="Arial" w:cs="Times New Roman"/>
          <w:szCs w:val="32"/>
        </w:rPr>
        <w:t>a</w:t>
      </w:r>
      <w:r w:rsidR="00AB2306" w:rsidRPr="00F67303">
        <w:rPr>
          <w:rFonts w:ascii="Arial" w:hAnsi="Arial" w:cs="Times New Roman"/>
          <w:szCs w:val="32"/>
        </w:rPr>
        <w:t>dows indicate the sun to be</w:t>
      </w:r>
      <w:r w:rsidR="002C10B8" w:rsidRPr="00F67303">
        <w:rPr>
          <w:rFonts w:ascii="Arial" w:hAnsi="Arial" w:cs="Times New Roman"/>
          <w:szCs w:val="32"/>
        </w:rPr>
        <w:t>, what (direction N</w:t>
      </w:r>
      <w:ins w:id="3" w:author="dahagg" w:date="2018-02-01T11:23:00Z">
        <w:r w:rsidR="004119DC" w:rsidRPr="00F67303">
          <w:rPr>
            <w:rFonts w:ascii="Arial" w:hAnsi="Arial" w:cs="Times New Roman"/>
            <w:szCs w:val="32"/>
          </w:rPr>
          <w:t>/</w:t>
        </w:r>
      </w:ins>
      <w:r w:rsidR="002C10B8" w:rsidRPr="00F67303">
        <w:rPr>
          <w:rFonts w:ascii="Arial" w:hAnsi="Arial" w:cs="Times New Roman"/>
          <w:szCs w:val="32"/>
        </w:rPr>
        <w:t>S</w:t>
      </w:r>
      <w:ins w:id="4" w:author="dahagg" w:date="2018-02-01T11:23:00Z">
        <w:r w:rsidR="004119DC" w:rsidRPr="00F67303">
          <w:rPr>
            <w:rFonts w:ascii="Arial" w:hAnsi="Arial" w:cs="Times New Roman"/>
            <w:szCs w:val="32"/>
          </w:rPr>
          <w:t>/</w:t>
        </w:r>
      </w:ins>
      <w:r w:rsidR="002C10B8" w:rsidRPr="00F67303">
        <w:rPr>
          <w:rFonts w:ascii="Arial" w:hAnsi="Arial" w:cs="Times New Roman"/>
          <w:szCs w:val="32"/>
        </w:rPr>
        <w:t>E</w:t>
      </w:r>
      <w:ins w:id="5" w:author="dahagg" w:date="2018-02-01T11:23:00Z">
        <w:r w:rsidR="004119DC" w:rsidRPr="00F67303">
          <w:rPr>
            <w:rFonts w:ascii="Arial" w:hAnsi="Arial" w:cs="Times New Roman"/>
            <w:szCs w:val="32"/>
          </w:rPr>
          <w:t>/</w:t>
        </w:r>
      </w:ins>
      <w:r w:rsidR="002C10B8" w:rsidRPr="00F67303">
        <w:rPr>
          <w:rFonts w:ascii="Arial" w:hAnsi="Arial" w:cs="Times New Roman"/>
          <w:szCs w:val="32"/>
        </w:rPr>
        <w:t>W)</w:t>
      </w:r>
      <w:r w:rsidR="00AB2306" w:rsidRPr="00F67303">
        <w:rPr>
          <w:rFonts w:ascii="Arial" w:hAnsi="Arial" w:cs="Times New Roman"/>
          <w:szCs w:val="32"/>
        </w:rPr>
        <w:t>? What time of day would this indicate?</w:t>
      </w:r>
    </w:p>
    <w:p w14:paraId="5390DE81" w14:textId="77777777" w:rsidR="00BF11FA" w:rsidRPr="00F67303" w:rsidRDefault="00BF11FA" w:rsidP="004119DC">
      <w:pPr>
        <w:widowControl w:val="0"/>
        <w:autoSpaceDE w:val="0"/>
        <w:autoSpaceDN w:val="0"/>
        <w:adjustRightInd w:val="0"/>
        <w:ind w:left="360" w:hanging="360"/>
        <w:rPr>
          <w:rFonts w:ascii="Arial" w:hAnsi="Arial" w:cs="Times New Roman"/>
          <w:szCs w:val="32"/>
        </w:rPr>
      </w:pPr>
    </w:p>
    <w:p w14:paraId="77B4CBEF" w14:textId="20B4B19D" w:rsidR="00F72DF4" w:rsidRPr="00F67303" w:rsidRDefault="0009136E" w:rsidP="004119DC">
      <w:pPr>
        <w:widowControl w:val="0"/>
        <w:autoSpaceDE w:val="0"/>
        <w:autoSpaceDN w:val="0"/>
        <w:adjustRightInd w:val="0"/>
        <w:ind w:left="360" w:hanging="360"/>
        <w:rPr>
          <w:rFonts w:ascii="Arial" w:hAnsi="Arial" w:cs="Times New Roman"/>
          <w:szCs w:val="32"/>
        </w:rPr>
      </w:pPr>
      <w:r>
        <w:rPr>
          <w:rFonts w:ascii="Arial" w:hAnsi="Arial" w:cs="Times New Roman"/>
          <w:noProof/>
          <w:szCs w:val="32"/>
        </w:rPr>
        <w:pict w14:anchorId="4F0E954C">
          <v:shapetype id="_x0000_t202" coordsize="21600,21600" o:spt="202" path="m0,0l0,21600,21600,21600,21600,0xe">
            <v:stroke joinstyle="miter"/>
            <v:path gradientshapeok="t" o:connecttype="rect"/>
          </v:shapetype>
          <v:shape id="_x0000_s1026" type="#_x0000_t202" style="position:absolute;left:0;text-align:left;margin-left:2in;margin-top:25.15pt;width:3in;height:36pt;z-index:251658240;mso-wrap-edited:f" wrapcoords="0 0 21600 0 21600 21600 0 21600 0 0" filled="f" stroked="f">
            <v:fill o:detectmouseclick="t"/>
            <v:textbox style="mso-next-textbox:#_x0000_s1026" inset=",7.2pt,,7.2pt">
              <w:txbxContent>
                <w:p w14:paraId="6F26DE8A" w14:textId="46E455A8" w:rsidR="0009136E" w:rsidRPr="0009136E" w:rsidRDefault="0009136E">
                  <w:pPr>
                    <w:rPr>
                      <w:b/>
                      <w:u w:val="single"/>
                    </w:rPr>
                  </w:pPr>
                  <w:bookmarkStart w:id="6" w:name="_GoBack"/>
                  <w:r w:rsidRPr="0009136E">
                    <w:rPr>
                      <w:b/>
                      <w:u w:val="single"/>
                    </w:rPr>
                    <w:t>Note: There are NO questions 31-36</w:t>
                  </w:r>
                </w:p>
                <w:bookmarkEnd w:id="6"/>
              </w:txbxContent>
            </v:textbox>
            <w10:wrap type="tight"/>
          </v:shape>
        </w:pict>
      </w:r>
      <w:r w:rsidR="003F1E2C" w:rsidRPr="00F67303">
        <w:rPr>
          <w:rFonts w:ascii="Arial" w:hAnsi="Arial" w:cs="Times New Roman"/>
          <w:szCs w:val="32"/>
        </w:rPr>
        <w:t>30</w:t>
      </w:r>
      <w:r w:rsidR="002C10B8" w:rsidRPr="00F67303">
        <w:rPr>
          <w:rFonts w:ascii="Arial" w:hAnsi="Arial" w:cs="Times New Roman"/>
          <w:szCs w:val="32"/>
        </w:rPr>
        <w:t xml:space="preserve">. </w:t>
      </w:r>
      <w:proofErr w:type="spellStart"/>
      <w:r w:rsidR="002C10B8" w:rsidRPr="00F67303">
        <w:rPr>
          <w:rFonts w:ascii="Arial" w:hAnsi="Arial" w:cs="Times New Roman"/>
          <w:szCs w:val="32"/>
        </w:rPr>
        <w:t>Bartz</w:t>
      </w:r>
      <w:proofErr w:type="spellEnd"/>
      <w:r w:rsidR="002C10B8" w:rsidRPr="00F67303">
        <w:rPr>
          <w:rFonts w:ascii="Arial" w:hAnsi="Arial" w:cs="Times New Roman"/>
          <w:szCs w:val="32"/>
        </w:rPr>
        <w:t xml:space="preserve"> Field is located o</w:t>
      </w:r>
      <w:r w:rsidR="00BF11FA" w:rsidRPr="00F67303">
        <w:rPr>
          <w:rFonts w:ascii="Arial" w:hAnsi="Arial" w:cs="Times New Roman"/>
          <w:szCs w:val="32"/>
        </w:rPr>
        <w:t>n what side of campus?</w:t>
      </w:r>
      <w:r w:rsidR="00E84E27" w:rsidRPr="00F67303">
        <w:rPr>
          <w:rFonts w:ascii="Arial" w:hAnsi="Arial" w:cs="Times New Roman"/>
          <w:szCs w:val="32"/>
          <w:u w:color="353535"/>
        </w:rPr>
        <w:t> </w:t>
      </w:r>
    </w:p>
    <w:sectPr w:rsidR="00F72DF4" w:rsidRPr="00F67303" w:rsidSect="00F72DF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Segoe UI">
    <w:charset w:val="00"/>
    <w:family w:val="swiss"/>
    <w:pitch w:val="variable"/>
    <w:sig w:usb0="E10022FF" w:usb1="C000E47F" w:usb2="00000029" w:usb3="00000000" w:csb0="000001D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1E957F05"/>
    <w:multiLevelType w:val="hybridMultilevel"/>
    <w:tmpl w:val="3D16D3E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hagg">
    <w15:presenceInfo w15:providerId="None" w15:userId="dahag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6"/>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E84E27"/>
    <w:rsid w:val="0009136E"/>
    <w:rsid w:val="000E6DDA"/>
    <w:rsid w:val="00175AF3"/>
    <w:rsid w:val="001925F8"/>
    <w:rsid w:val="001E1757"/>
    <w:rsid w:val="0022393A"/>
    <w:rsid w:val="00263126"/>
    <w:rsid w:val="002C10B8"/>
    <w:rsid w:val="003003FD"/>
    <w:rsid w:val="00314824"/>
    <w:rsid w:val="003F1E2C"/>
    <w:rsid w:val="004119DC"/>
    <w:rsid w:val="00633064"/>
    <w:rsid w:val="00660C06"/>
    <w:rsid w:val="0068097C"/>
    <w:rsid w:val="00763DC4"/>
    <w:rsid w:val="00764C6F"/>
    <w:rsid w:val="007F0AAA"/>
    <w:rsid w:val="00834329"/>
    <w:rsid w:val="008607F8"/>
    <w:rsid w:val="009139B0"/>
    <w:rsid w:val="00961AD3"/>
    <w:rsid w:val="009B66A2"/>
    <w:rsid w:val="009F00FB"/>
    <w:rsid w:val="00AB2306"/>
    <w:rsid w:val="00AB5FA5"/>
    <w:rsid w:val="00B53C15"/>
    <w:rsid w:val="00BF11FA"/>
    <w:rsid w:val="00C9620C"/>
    <w:rsid w:val="00CF0917"/>
    <w:rsid w:val="00DD027C"/>
    <w:rsid w:val="00DE725F"/>
    <w:rsid w:val="00E84E27"/>
    <w:rsid w:val="00E90E14"/>
    <w:rsid w:val="00EA7411"/>
    <w:rsid w:val="00ED759F"/>
    <w:rsid w:val="00F67303"/>
    <w:rsid w:val="00F72DF4"/>
    <w:rsid w:val="00FB716C"/>
    <w:rsid w:val="00FB7B7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0AACE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qFormat/>
    <w:rsid w:val="002E21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2DF4"/>
    <w:pPr>
      <w:ind w:left="720"/>
      <w:contextualSpacing/>
    </w:pPr>
  </w:style>
  <w:style w:type="paragraph" w:styleId="BalloonText">
    <w:name w:val="Balloon Text"/>
    <w:basedOn w:val="Normal"/>
    <w:link w:val="BalloonTextChar"/>
    <w:semiHidden/>
    <w:unhideWhenUsed/>
    <w:rsid w:val="00175AF3"/>
    <w:rPr>
      <w:rFonts w:ascii="Segoe UI" w:hAnsi="Segoe UI" w:cs="Segoe UI"/>
      <w:sz w:val="18"/>
      <w:szCs w:val="18"/>
    </w:rPr>
  </w:style>
  <w:style w:type="character" w:customStyle="1" w:styleId="BalloonTextChar">
    <w:name w:val="Balloon Text Char"/>
    <w:basedOn w:val="DefaultParagraphFont"/>
    <w:link w:val="BalloonText"/>
    <w:semiHidden/>
    <w:rsid w:val="00175AF3"/>
    <w:rPr>
      <w:rFonts w:ascii="Segoe UI" w:hAnsi="Segoe UI" w:cs="Segoe UI"/>
      <w:sz w:val="18"/>
      <w:szCs w:val="18"/>
    </w:rPr>
  </w:style>
  <w:style w:type="character" w:styleId="CommentReference">
    <w:name w:val="annotation reference"/>
    <w:basedOn w:val="DefaultParagraphFont"/>
    <w:semiHidden/>
    <w:unhideWhenUsed/>
    <w:rsid w:val="00834329"/>
    <w:rPr>
      <w:sz w:val="16"/>
      <w:szCs w:val="16"/>
    </w:rPr>
  </w:style>
  <w:style w:type="paragraph" w:styleId="CommentText">
    <w:name w:val="annotation text"/>
    <w:basedOn w:val="Normal"/>
    <w:link w:val="CommentTextChar"/>
    <w:semiHidden/>
    <w:unhideWhenUsed/>
    <w:rsid w:val="00834329"/>
    <w:rPr>
      <w:sz w:val="20"/>
      <w:szCs w:val="20"/>
    </w:rPr>
  </w:style>
  <w:style w:type="character" w:customStyle="1" w:styleId="CommentTextChar">
    <w:name w:val="Comment Text Char"/>
    <w:basedOn w:val="DefaultParagraphFont"/>
    <w:link w:val="CommentText"/>
    <w:semiHidden/>
    <w:rsid w:val="00834329"/>
    <w:rPr>
      <w:sz w:val="20"/>
      <w:szCs w:val="20"/>
    </w:rPr>
  </w:style>
  <w:style w:type="paragraph" w:styleId="CommentSubject">
    <w:name w:val="annotation subject"/>
    <w:basedOn w:val="CommentText"/>
    <w:next w:val="CommentText"/>
    <w:link w:val="CommentSubjectChar"/>
    <w:semiHidden/>
    <w:unhideWhenUsed/>
    <w:rsid w:val="00834329"/>
    <w:rPr>
      <w:b/>
      <w:bCs/>
    </w:rPr>
  </w:style>
  <w:style w:type="character" w:customStyle="1" w:styleId="CommentSubjectChar">
    <w:name w:val="Comment Subject Char"/>
    <w:basedOn w:val="CommentTextChar"/>
    <w:link w:val="CommentSubject"/>
    <w:semiHidden/>
    <w:rsid w:val="00834329"/>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608</Words>
  <Characters>3469</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Pepper</dc:creator>
  <cp:keywords/>
  <cp:lastModifiedBy>Tammy Brown</cp:lastModifiedBy>
  <cp:revision>12</cp:revision>
  <cp:lastPrinted>2018-01-28T01:33:00Z</cp:lastPrinted>
  <dcterms:created xsi:type="dcterms:W3CDTF">2018-01-25T01:57:00Z</dcterms:created>
  <dcterms:modified xsi:type="dcterms:W3CDTF">2018-02-02T18:52:00Z</dcterms:modified>
</cp:coreProperties>
</file>